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7E8A" w:rsidRDefault="00EE7E8A" w:rsidP="00EE7E8A">
      <w:pPr>
        <w:suppressLineNumbers/>
        <w:spacing w:after="0" w:line="276" w:lineRule="auto"/>
        <w:contextualSpacing/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</w:pPr>
    </w:p>
    <w:p w:rsidR="00110062" w:rsidRPr="00EE7E8A" w:rsidRDefault="00614E70" w:rsidP="00EE7E8A">
      <w:pPr>
        <w:suppressLineNumbers/>
        <w:spacing w:after="0" w:line="276" w:lineRule="auto"/>
        <w:contextualSpacing/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</w:pPr>
      <w:r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Table</w:t>
      </w:r>
      <w:r w:rsidR="00143DE4"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 xml:space="preserve"> </w:t>
      </w:r>
      <w:r w:rsidR="006D24AA"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S</w:t>
      </w:r>
      <w:r w:rsidR="00143DE4"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1</w:t>
      </w:r>
      <w:r w:rsidR="00110062" w:rsidRPr="00FE322F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ES_tradnl"/>
        </w:rPr>
        <w:t>.</w:t>
      </w:r>
      <w:r w:rsidR="00110062" w:rsidRPr="00EE7E8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  <w:t xml:space="preserve"> Frequency of healed ulcer</w:t>
      </w:r>
      <w:r w:rsidR="00D215CB" w:rsidRPr="00EE7E8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  <w:t>s</w:t>
      </w:r>
      <w:r w:rsidR="00110062" w:rsidRPr="00EE7E8A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  <w:t xml:space="preserve">, amputations and deaths of the </w:t>
      </w:r>
      <w:r w:rsidR="00994EAD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ES_tradnl"/>
        </w:rPr>
        <w:t>follow-up visits</w:t>
      </w:r>
    </w:p>
    <w:tbl>
      <w:tblPr>
        <w:tblStyle w:val="Tablaconcuadrcula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0" w:author="Minerva Granado" w:date="2020-07-21T10:14:00Z">
          <w:tblPr>
            <w:tblStyle w:val="Tablaconcuadrcula"/>
            <w:tblW w:w="0" w:type="auto"/>
            <w:tblInd w:w="736" w:type="dxa"/>
            <w:tblBorders>
              <w:left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1110"/>
        <w:gridCol w:w="1078"/>
        <w:gridCol w:w="1105"/>
        <w:gridCol w:w="1272"/>
        <w:gridCol w:w="1272"/>
        <w:gridCol w:w="1095"/>
        <w:gridCol w:w="1055"/>
        <w:tblGridChange w:id="1">
          <w:tblGrid>
            <w:gridCol w:w="1110"/>
            <w:gridCol w:w="1078"/>
            <w:gridCol w:w="1105"/>
            <w:gridCol w:w="1272"/>
            <w:gridCol w:w="1272"/>
            <w:gridCol w:w="1095"/>
            <w:gridCol w:w="1055"/>
          </w:tblGrid>
        </w:tblGridChange>
      </w:tblGrid>
      <w:tr w:rsidR="002E5480" w:rsidRPr="00EE7E8A" w:rsidTr="002E5480">
        <w:trPr>
          <w:trHeight w:val="445"/>
          <w:jc w:val="center"/>
          <w:trPrChange w:id="2" w:author="Minerva Granado" w:date="2020-07-21T10:14:00Z">
            <w:trPr>
              <w:trHeight w:val="445"/>
            </w:trPr>
          </w:trPrChange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3" w:author="Minerva Granado" w:date="2020-07-21T10:14:00Z">
              <w:tcPr>
                <w:tcW w:w="1110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Visits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4" w:author="Minerva Granado" w:date="2020-07-21T10:14:00Z">
              <w:tcPr>
                <w:tcW w:w="1078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Healed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5" w:author="Minerva Granado" w:date="2020-07-21T10:14:00Z">
              <w:tcPr>
                <w:tcW w:w="1105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Unhealed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6" w:author="Minerva Granado" w:date="2020-07-21T10:14:00Z">
              <w:tcPr>
                <w:tcW w:w="127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Minor amputation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7" w:author="Minerva Granado" w:date="2020-07-21T10:14:00Z">
              <w:tcPr>
                <w:tcW w:w="127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Major amputation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8" w:author="Minerva Granado" w:date="2020-07-21T10:14:00Z">
              <w:tcPr>
                <w:tcW w:w="1095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Follow-up losses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9" w:author="Minerva Granado" w:date="2020-07-21T10:14:00Z">
              <w:tcPr>
                <w:tcW w:w="1055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b/>
                <w:color w:val="000000"/>
                <w:sz w:val="20"/>
                <w:szCs w:val="20"/>
                <w:lang w:val="en-US" w:eastAsia="es-ES_tradnl"/>
              </w:rPr>
              <w:t>Death</w:t>
            </w:r>
          </w:p>
        </w:tc>
      </w:tr>
      <w:tr w:rsidR="002E5480" w:rsidRPr="00EE7E8A" w:rsidTr="002E5480">
        <w:trPr>
          <w:trHeight w:val="222"/>
          <w:jc w:val="center"/>
          <w:trPrChange w:id="10" w:author="Minerva Granado" w:date="2020-07-21T10:14:00Z">
            <w:trPr>
              <w:trHeight w:val="222"/>
            </w:trPr>
          </w:trPrChange>
        </w:trPr>
        <w:tc>
          <w:tcPr>
            <w:tcW w:w="1110" w:type="dxa"/>
            <w:tcPrChange w:id="11" w:author="Minerva Granado" w:date="2020-07-21T10:14:00Z">
              <w:tcPr>
                <w:tcW w:w="1110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Visit 2</w:t>
            </w:r>
          </w:p>
        </w:tc>
        <w:tc>
          <w:tcPr>
            <w:tcW w:w="1078" w:type="dxa"/>
            <w:tcPrChange w:id="12" w:author="Minerva Granado" w:date="2020-07-21T10:14:00Z">
              <w:tcPr>
                <w:tcW w:w="1078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3</w:t>
            </w:r>
            <w:del w:id="13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(2.1)</w:delText>
              </w:r>
            </w:del>
          </w:p>
        </w:tc>
        <w:tc>
          <w:tcPr>
            <w:tcW w:w="1105" w:type="dxa"/>
            <w:tcPrChange w:id="14" w:author="Minerva Granado" w:date="2020-07-21T10:14:00Z">
              <w:tcPr>
                <w:tcW w:w="110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128</w:t>
            </w:r>
            <w:del w:id="15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(90.8)</w:delText>
              </w:r>
            </w:del>
          </w:p>
        </w:tc>
        <w:tc>
          <w:tcPr>
            <w:tcW w:w="1272" w:type="dxa"/>
            <w:tcPrChange w:id="16" w:author="Minerva Granado" w:date="2020-07-21T10:14:00Z">
              <w:tcPr>
                <w:tcW w:w="1272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3</w:t>
            </w:r>
            <w:del w:id="17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(2.1)</w:delText>
              </w:r>
            </w:del>
          </w:p>
        </w:tc>
        <w:tc>
          <w:tcPr>
            <w:tcW w:w="1272" w:type="dxa"/>
            <w:tcPrChange w:id="18" w:author="Minerva Granado" w:date="2020-07-21T10:14:00Z">
              <w:tcPr>
                <w:tcW w:w="1272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19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  <w:tc>
          <w:tcPr>
            <w:tcW w:w="1095" w:type="dxa"/>
            <w:tcPrChange w:id="20" w:author="Minerva Granado" w:date="2020-07-21T10:14:00Z">
              <w:tcPr>
                <w:tcW w:w="1095" w:type="dxa"/>
              </w:tcPr>
            </w:tcPrChange>
          </w:tcPr>
          <w:p w:rsidR="002E5480" w:rsidRPr="00EE7E8A" w:rsidRDefault="00352169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ins w:id="21" w:author="Minerva Granado" w:date="2020-07-21T10:21:00Z">
              <w:r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7</w:t>
              </w:r>
            </w:ins>
            <w:del w:id="22" w:author="Minerva Granado" w:date="2020-07-21T10:21:00Z">
              <w:r w:rsidR="002E5480" w:rsidRPr="00EE7E8A" w:rsidDel="00352169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6</w:delText>
              </w:r>
            </w:del>
            <w:del w:id="23" w:author="Minerva Granado" w:date="2020-07-21T10:55:00Z">
              <w:r w:rsidR="002E5480"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(4.3)</w:delText>
              </w:r>
            </w:del>
          </w:p>
        </w:tc>
        <w:tc>
          <w:tcPr>
            <w:tcW w:w="1055" w:type="dxa"/>
            <w:tcPrChange w:id="24" w:author="Minerva Granado" w:date="2020-07-21T10:14:00Z">
              <w:tcPr>
                <w:tcW w:w="105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25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</w:tr>
      <w:tr w:rsidR="002E5480" w:rsidRPr="00EE7E8A" w:rsidTr="002E5480">
        <w:trPr>
          <w:trHeight w:val="222"/>
          <w:jc w:val="center"/>
          <w:trPrChange w:id="26" w:author="Minerva Granado" w:date="2020-07-21T10:14:00Z">
            <w:trPr>
              <w:trHeight w:val="222"/>
            </w:trPr>
          </w:trPrChange>
        </w:trPr>
        <w:tc>
          <w:tcPr>
            <w:tcW w:w="1110" w:type="dxa"/>
            <w:tcPrChange w:id="27" w:author="Minerva Granado" w:date="2020-07-21T10:14:00Z">
              <w:tcPr>
                <w:tcW w:w="1110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Visit 3</w:t>
            </w:r>
          </w:p>
        </w:tc>
        <w:tc>
          <w:tcPr>
            <w:tcW w:w="1078" w:type="dxa"/>
            <w:tcPrChange w:id="28" w:author="Minerva Granado" w:date="2020-07-21T10:14:00Z">
              <w:tcPr>
                <w:tcW w:w="1078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7</w:t>
            </w:r>
            <w:ins w:id="29" w:author="Minerva Granado" w:date="2020-07-21T10:17:00Z">
              <w:r w:rsidR="005D038E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3</w:t>
              </w:r>
            </w:ins>
            <w:del w:id="30" w:author="Minerva Granado" w:date="2020-07-21T10:15:00Z">
              <w:r w:rsidRPr="00EE7E8A" w:rsidDel="00FF4C9F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0</w:delText>
              </w:r>
            </w:del>
            <w:del w:id="31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(49.6)</w:delText>
              </w:r>
            </w:del>
          </w:p>
        </w:tc>
        <w:tc>
          <w:tcPr>
            <w:tcW w:w="1105" w:type="dxa"/>
            <w:tcPrChange w:id="32" w:author="Minerva Granado" w:date="2020-07-21T10:14:00Z">
              <w:tcPr>
                <w:tcW w:w="110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46</w:t>
            </w:r>
            <w:del w:id="33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(32.6)</w:delText>
              </w:r>
            </w:del>
          </w:p>
        </w:tc>
        <w:tc>
          <w:tcPr>
            <w:tcW w:w="1272" w:type="dxa"/>
            <w:tcPrChange w:id="34" w:author="Minerva Granado" w:date="2020-07-21T10:14:00Z">
              <w:tcPr>
                <w:tcW w:w="1272" w:type="dxa"/>
              </w:tcPr>
            </w:tcPrChange>
          </w:tcPr>
          <w:p w:rsidR="002E5480" w:rsidRPr="00EE7E8A" w:rsidRDefault="00A130A9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ins w:id="35" w:author="Minerva Granado" w:date="2020-07-21T10:16:00Z">
              <w:r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2</w:t>
              </w:r>
            </w:ins>
            <w:del w:id="36" w:author="Minerva Granado" w:date="2020-07-21T10:16:00Z">
              <w:r w:rsidR="002E5480" w:rsidRPr="00EE7E8A" w:rsidDel="00A130A9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1</w:delText>
              </w:r>
            </w:del>
            <w:del w:id="37" w:author="Minerva Granado" w:date="2020-07-21T10:54:00Z">
              <w:r w:rsidR="002E5480"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(0.7)</w:delText>
              </w:r>
            </w:del>
          </w:p>
        </w:tc>
        <w:tc>
          <w:tcPr>
            <w:tcW w:w="1272" w:type="dxa"/>
            <w:tcPrChange w:id="38" w:author="Minerva Granado" w:date="2020-07-21T10:14:00Z">
              <w:tcPr>
                <w:tcW w:w="1272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39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  <w:tc>
          <w:tcPr>
            <w:tcW w:w="1095" w:type="dxa"/>
            <w:tcPrChange w:id="40" w:author="Minerva Granado" w:date="2020-07-21T10:14:00Z">
              <w:tcPr>
                <w:tcW w:w="1095" w:type="dxa"/>
              </w:tcPr>
            </w:tcPrChange>
          </w:tcPr>
          <w:p w:rsidR="002E5480" w:rsidRPr="00EE7E8A" w:rsidRDefault="00A130A9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ins w:id="41" w:author="Minerva Granado" w:date="2020-07-21T10:16:00Z">
              <w:r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7</w:t>
              </w:r>
            </w:ins>
            <w:del w:id="42" w:author="Minerva Granado" w:date="2020-07-21T10:16:00Z">
              <w:r w:rsidR="002E5480" w:rsidRPr="00EE7E8A" w:rsidDel="00A130A9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5</w:delText>
              </w:r>
            </w:del>
            <w:del w:id="43" w:author="Minerva Granado" w:date="2020-07-21T10:55:00Z">
              <w:r w:rsidR="002E5480"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(3.5)</w:delText>
              </w:r>
            </w:del>
          </w:p>
        </w:tc>
        <w:tc>
          <w:tcPr>
            <w:tcW w:w="1055" w:type="dxa"/>
            <w:tcPrChange w:id="44" w:author="Minerva Granado" w:date="2020-07-21T10:14:00Z">
              <w:tcPr>
                <w:tcW w:w="105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45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</w:tr>
      <w:tr w:rsidR="002E5480" w:rsidRPr="00EE7E8A" w:rsidTr="002E5480">
        <w:trPr>
          <w:trHeight w:val="222"/>
          <w:jc w:val="center"/>
          <w:trPrChange w:id="46" w:author="Minerva Granado" w:date="2020-07-21T10:14:00Z">
            <w:trPr>
              <w:trHeight w:val="222"/>
            </w:trPr>
          </w:trPrChange>
        </w:trPr>
        <w:tc>
          <w:tcPr>
            <w:tcW w:w="1110" w:type="dxa"/>
            <w:tcPrChange w:id="47" w:author="Minerva Granado" w:date="2020-07-21T10:14:00Z">
              <w:tcPr>
                <w:tcW w:w="1110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Visit 4</w:t>
            </w:r>
          </w:p>
        </w:tc>
        <w:tc>
          <w:tcPr>
            <w:tcW w:w="1078" w:type="dxa"/>
            <w:tcPrChange w:id="48" w:author="Minerva Granado" w:date="2020-07-21T10:14:00Z">
              <w:tcPr>
                <w:tcW w:w="1078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2</w:t>
            </w:r>
            <w:ins w:id="49" w:author="Minerva Granado" w:date="2020-07-21T10:15:00Z">
              <w:r w:rsidR="006F727A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2</w:t>
              </w:r>
            </w:ins>
            <w:del w:id="50" w:author="Minerva Granado" w:date="2020-07-21T10:15:00Z">
              <w:r w:rsidRPr="00EE7E8A" w:rsidDel="006F727A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4</w:delText>
              </w:r>
            </w:del>
            <w:del w:id="51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(17.0)</w:delText>
              </w:r>
            </w:del>
          </w:p>
        </w:tc>
        <w:tc>
          <w:tcPr>
            <w:tcW w:w="1105" w:type="dxa"/>
            <w:tcPrChange w:id="52" w:author="Minerva Granado" w:date="2020-07-21T10:14:00Z">
              <w:tcPr>
                <w:tcW w:w="110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17</w:t>
            </w:r>
            <w:del w:id="53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(12.1)</w:delText>
              </w:r>
            </w:del>
          </w:p>
        </w:tc>
        <w:tc>
          <w:tcPr>
            <w:tcW w:w="1272" w:type="dxa"/>
            <w:tcPrChange w:id="54" w:author="Minerva Granado" w:date="2020-07-21T10:14:00Z">
              <w:tcPr>
                <w:tcW w:w="1272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</w:t>
            </w:r>
            <w:del w:id="55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(0.7)</w:delText>
              </w:r>
            </w:del>
          </w:p>
        </w:tc>
        <w:tc>
          <w:tcPr>
            <w:tcW w:w="1272" w:type="dxa"/>
            <w:tcPrChange w:id="56" w:author="Minerva Granado" w:date="2020-07-21T10:14:00Z">
              <w:tcPr>
                <w:tcW w:w="1272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57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  <w:tc>
          <w:tcPr>
            <w:tcW w:w="1095" w:type="dxa"/>
            <w:tcPrChange w:id="58" w:author="Minerva Granado" w:date="2020-07-21T10:14:00Z">
              <w:tcPr>
                <w:tcW w:w="1095" w:type="dxa"/>
              </w:tcPr>
            </w:tcPrChange>
          </w:tcPr>
          <w:p w:rsidR="002E5480" w:rsidRPr="00EE7E8A" w:rsidRDefault="00A130A9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ins w:id="59" w:author="Minerva Granado" w:date="2020-07-21T10:16:00Z">
              <w:r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5</w:t>
              </w:r>
            </w:ins>
            <w:del w:id="60" w:author="Minerva Granado" w:date="2020-07-21T10:16:00Z">
              <w:r w:rsidR="002E5480" w:rsidRPr="00EE7E8A" w:rsidDel="00A130A9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4</w:delText>
              </w:r>
            </w:del>
            <w:del w:id="61" w:author="Minerva Granado" w:date="2020-07-21T10:55:00Z">
              <w:r w:rsidR="002E5480"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(2.8)</w:delText>
              </w:r>
            </w:del>
          </w:p>
        </w:tc>
        <w:tc>
          <w:tcPr>
            <w:tcW w:w="1055" w:type="dxa"/>
            <w:tcPrChange w:id="62" w:author="Minerva Granado" w:date="2020-07-21T10:14:00Z">
              <w:tcPr>
                <w:tcW w:w="105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1</w:t>
            </w:r>
            <w:del w:id="63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(0.7)</w:delText>
              </w:r>
            </w:del>
          </w:p>
        </w:tc>
      </w:tr>
      <w:tr w:rsidR="002E5480" w:rsidRPr="00EE7E8A" w:rsidTr="002E5480">
        <w:trPr>
          <w:trHeight w:val="222"/>
          <w:jc w:val="center"/>
          <w:trPrChange w:id="64" w:author="Minerva Granado" w:date="2020-07-21T10:14:00Z">
            <w:trPr>
              <w:trHeight w:val="222"/>
            </w:trPr>
          </w:trPrChange>
        </w:trPr>
        <w:tc>
          <w:tcPr>
            <w:tcW w:w="1110" w:type="dxa"/>
            <w:tcPrChange w:id="65" w:author="Minerva Granado" w:date="2020-07-21T10:14:00Z">
              <w:tcPr>
                <w:tcW w:w="1110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Visit 5</w:t>
            </w:r>
          </w:p>
        </w:tc>
        <w:tc>
          <w:tcPr>
            <w:tcW w:w="1078" w:type="dxa"/>
            <w:tcPrChange w:id="66" w:author="Minerva Granado" w:date="2020-07-21T10:14:00Z">
              <w:tcPr>
                <w:tcW w:w="1078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9</w:t>
            </w:r>
            <w:del w:id="67" w:author="Minerva Granado" w:date="2020-07-21T10:54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(6.4)</w:delText>
              </w:r>
            </w:del>
          </w:p>
        </w:tc>
        <w:tc>
          <w:tcPr>
            <w:tcW w:w="1105" w:type="dxa"/>
            <w:tcPrChange w:id="68" w:author="Minerva Granado" w:date="2020-07-21T10:14:00Z">
              <w:tcPr>
                <w:tcW w:w="1105" w:type="dxa"/>
              </w:tcPr>
            </w:tcPrChange>
          </w:tcPr>
          <w:p w:rsidR="002E5480" w:rsidRPr="00EE7E8A" w:rsidRDefault="006F727A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ins w:id="69" w:author="Minerva Granado" w:date="2020-07-21T10:15:00Z">
              <w:r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5</w:t>
              </w:r>
            </w:ins>
            <w:del w:id="70" w:author="Minerva Granado" w:date="2020-07-21T10:15:00Z">
              <w:r w:rsidR="002E5480" w:rsidRPr="00EE7E8A" w:rsidDel="006F727A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6</w:delText>
              </w:r>
            </w:del>
            <w:del w:id="71" w:author="Minerva Granado" w:date="2020-07-21T10:54:00Z">
              <w:r w:rsidR="002E5480"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(4.3)</w:delText>
              </w:r>
            </w:del>
          </w:p>
        </w:tc>
        <w:tc>
          <w:tcPr>
            <w:tcW w:w="1272" w:type="dxa"/>
            <w:tcPrChange w:id="72" w:author="Minerva Granado" w:date="2020-07-21T10:14:00Z">
              <w:tcPr>
                <w:tcW w:w="1272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73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  <w:tc>
          <w:tcPr>
            <w:tcW w:w="1272" w:type="dxa"/>
            <w:tcPrChange w:id="74" w:author="Minerva Granado" w:date="2020-07-21T10:14:00Z">
              <w:tcPr>
                <w:tcW w:w="1272" w:type="dxa"/>
              </w:tcPr>
            </w:tcPrChange>
          </w:tcPr>
          <w:p w:rsidR="002E5480" w:rsidRPr="00EE7E8A" w:rsidRDefault="00A130A9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ins w:id="75" w:author="Minerva Granado" w:date="2020-07-21T10:16:00Z">
              <w:r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t>3</w:t>
              </w:r>
            </w:ins>
            <w:del w:id="76" w:author="Minerva Granado" w:date="2020-07-21T10:16:00Z">
              <w:r w:rsidR="002E5480" w:rsidRPr="00EE7E8A" w:rsidDel="00A130A9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>2</w:delText>
              </w:r>
            </w:del>
            <w:del w:id="77" w:author="Minerva Granado" w:date="2020-07-21T10:55:00Z">
              <w:r w:rsidR="002E5480"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(1.4)</w:delText>
              </w:r>
            </w:del>
          </w:p>
        </w:tc>
        <w:tc>
          <w:tcPr>
            <w:tcW w:w="1095" w:type="dxa"/>
            <w:tcPrChange w:id="78" w:author="Minerva Granado" w:date="2020-07-21T10:14:00Z">
              <w:tcPr>
                <w:tcW w:w="109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79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  <w:tc>
          <w:tcPr>
            <w:tcW w:w="1055" w:type="dxa"/>
            <w:tcPrChange w:id="80" w:author="Minerva Granado" w:date="2020-07-21T10:14:00Z">
              <w:tcPr>
                <w:tcW w:w="1055" w:type="dxa"/>
              </w:tcPr>
            </w:tcPrChange>
          </w:tcPr>
          <w:p w:rsidR="002E5480" w:rsidRPr="00EE7E8A" w:rsidRDefault="002E5480" w:rsidP="00EE7E8A">
            <w:pPr>
              <w:suppressLineNumbers/>
              <w:snapToGrid w:val="0"/>
              <w:spacing w:line="240" w:lineRule="atLeast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</w:pPr>
            <w:r w:rsidRPr="00EE7E8A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US" w:eastAsia="es-ES_tradnl"/>
              </w:rPr>
              <w:t>0</w:t>
            </w:r>
            <w:del w:id="81" w:author="Minerva Granado" w:date="2020-07-21T10:55:00Z">
              <w:r w:rsidRPr="00EE7E8A" w:rsidDel="00497EF2">
                <w:rPr>
                  <w:rFonts w:ascii="Palatino Linotype" w:eastAsia="Times New Roman" w:hAnsi="Palatino Linotype" w:cs="Times New Roman"/>
                  <w:color w:val="000000"/>
                  <w:sz w:val="20"/>
                  <w:szCs w:val="20"/>
                  <w:lang w:val="en-US" w:eastAsia="es-ES_tradnl"/>
                </w:rPr>
                <w:delText xml:space="preserve"> (0.0)</w:delText>
              </w:r>
            </w:del>
          </w:p>
        </w:tc>
      </w:tr>
    </w:tbl>
    <w:p w:rsidR="00110062" w:rsidRPr="00EE7E8A" w:rsidRDefault="00110062">
      <w:pPr>
        <w:suppressLineNumbers/>
        <w:spacing w:after="0" w:line="276" w:lineRule="auto"/>
        <w:ind w:right="1274" w:firstLine="1276"/>
        <w:contextualSpacing/>
        <w:jc w:val="center"/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pPrChange w:id="82" w:author="Minerva Granado" w:date="2020-07-21T10:14:00Z">
          <w:pPr>
            <w:suppressLineNumbers/>
            <w:spacing w:after="0" w:line="276" w:lineRule="auto"/>
            <w:contextualSpacing/>
            <w:jc w:val="center"/>
          </w:pPr>
        </w:pPrChange>
      </w:pPr>
      <w:r w:rsidRPr="00EE7E8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t xml:space="preserve">Data are shown as </w:t>
      </w:r>
      <w:ins w:id="83" w:author="Minerva Granado" w:date="2020-07-21T10:54:00Z">
        <w:r w:rsidR="00497EF2">
          <w:rPr>
            <w:rFonts w:ascii="Palatino Linotype" w:eastAsia="Times New Roman" w:hAnsi="Palatino Linotype" w:cs="Times New Roman"/>
            <w:color w:val="000000"/>
            <w:sz w:val="18"/>
            <w:szCs w:val="18"/>
            <w:lang w:val="en-US" w:eastAsia="es-ES_tradnl"/>
          </w:rPr>
          <w:t>absolute frequencies</w:t>
        </w:r>
      </w:ins>
      <w:del w:id="84" w:author="Minerva Granado" w:date="2020-07-21T10:54:00Z">
        <w:r w:rsidRPr="00EE7E8A" w:rsidDel="00497EF2">
          <w:rPr>
            <w:rFonts w:ascii="Palatino Linotype" w:eastAsia="Times New Roman" w:hAnsi="Palatino Linotype" w:cs="Times New Roman"/>
            <w:color w:val="000000"/>
            <w:sz w:val="18"/>
            <w:szCs w:val="18"/>
            <w:lang w:val="en-US" w:eastAsia="es-ES_tradnl"/>
          </w:rPr>
          <w:delText>n (%)</w:delText>
        </w:r>
      </w:del>
      <w:r w:rsidRPr="00EE7E8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t>.</w:t>
      </w:r>
      <w:r w:rsidR="00EE7E8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t xml:space="preserve"> </w:t>
      </w:r>
      <w:r w:rsidRPr="00EE7E8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t>Visits 2, 3, 4 and 5 were performed at 7 days, 4 weeks, 12 weeks and 26 weeks</w:t>
      </w:r>
      <w:r w:rsidR="0014074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t xml:space="preserve"> from baseline</w:t>
      </w:r>
      <w:r w:rsidRPr="00EE7E8A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es-ES_tradnl"/>
        </w:rPr>
        <w:t>, respectively.</w:t>
      </w:r>
    </w:p>
    <w:p w:rsidR="008E591A" w:rsidRPr="00110062" w:rsidRDefault="008E591A" w:rsidP="00110062">
      <w:pPr>
        <w:rPr>
          <w:lang w:val="en-US"/>
        </w:rPr>
      </w:pPr>
    </w:p>
    <w:sectPr w:rsidR="008E591A" w:rsidRPr="00110062" w:rsidSect="0011006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nerva Granado">
    <w15:presenceInfo w15:providerId="Windows Live" w15:userId="346af59e64a934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062"/>
    <w:rsid w:val="00110062"/>
    <w:rsid w:val="0014074A"/>
    <w:rsid w:val="00143DE4"/>
    <w:rsid w:val="001631CD"/>
    <w:rsid w:val="00165DE2"/>
    <w:rsid w:val="00173348"/>
    <w:rsid w:val="002E5480"/>
    <w:rsid w:val="00352169"/>
    <w:rsid w:val="003C4CE7"/>
    <w:rsid w:val="004036CD"/>
    <w:rsid w:val="00497EF2"/>
    <w:rsid w:val="00527D89"/>
    <w:rsid w:val="00557D95"/>
    <w:rsid w:val="005B26E9"/>
    <w:rsid w:val="005D038E"/>
    <w:rsid w:val="005D3D48"/>
    <w:rsid w:val="00614E70"/>
    <w:rsid w:val="006D24AA"/>
    <w:rsid w:val="006F727A"/>
    <w:rsid w:val="00702CD2"/>
    <w:rsid w:val="007666FB"/>
    <w:rsid w:val="007E000B"/>
    <w:rsid w:val="007E6228"/>
    <w:rsid w:val="00806F14"/>
    <w:rsid w:val="008E591A"/>
    <w:rsid w:val="00994EAD"/>
    <w:rsid w:val="00A116E9"/>
    <w:rsid w:val="00A130A9"/>
    <w:rsid w:val="00A22BBB"/>
    <w:rsid w:val="00A25347"/>
    <w:rsid w:val="00A36646"/>
    <w:rsid w:val="00AD1CC5"/>
    <w:rsid w:val="00B01486"/>
    <w:rsid w:val="00B37961"/>
    <w:rsid w:val="00BA26C3"/>
    <w:rsid w:val="00BF0021"/>
    <w:rsid w:val="00CF092B"/>
    <w:rsid w:val="00D215CB"/>
    <w:rsid w:val="00DF4354"/>
    <w:rsid w:val="00E86221"/>
    <w:rsid w:val="00EE28D4"/>
    <w:rsid w:val="00EE7E8A"/>
    <w:rsid w:val="00F310E2"/>
    <w:rsid w:val="00F8162B"/>
    <w:rsid w:val="00FE322F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BE58"/>
  <w15:chartTrackingRefBased/>
  <w15:docId w15:val="{3500F7B5-039E-4895-83AE-322B46C8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0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0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C4CE7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16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16E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2D3EF5-B478-8543-9EA4-CEC68D69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Universitat de Lleida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Universitat de Lleida</dc:creator>
  <cp:keywords/>
  <dc:description/>
  <cp:lastModifiedBy>Minerva Granado</cp:lastModifiedBy>
  <cp:revision>19</cp:revision>
  <dcterms:created xsi:type="dcterms:W3CDTF">2020-07-19T21:56:00Z</dcterms:created>
  <dcterms:modified xsi:type="dcterms:W3CDTF">2020-07-21T08:55:00Z</dcterms:modified>
</cp:coreProperties>
</file>