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14C" w:rsidRPr="00F86296" w:rsidRDefault="00EA414C" w:rsidP="00492546">
      <w:pPr>
        <w:spacing w:line="240" w:lineRule="auto"/>
        <w:contextualSpacing/>
        <w:rPr>
          <w:b/>
          <w:sz w:val="36"/>
          <w:szCs w:val="36"/>
        </w:rPr>
      </w:pPr>
      <w:r w:rsidRPr="00F86296">
        <w:rPr>
          <w:b/>
          <w:sz w:val="36"/>
          <w:szCs w:val="36"/>
        </w:rPr>
        <w:t>Figur</w:t>
      </w:r>
      <w:bookmarkStart w:id="0" w:name="_GoBack"/>
      <w:bookmarkEnd w:id="0"/>
      <w:r w:rsidRPr="00F86296">
        <w:rPr>
          <w:b/>
          <w:sz w:val="36"/>
          <w:szCs w:val="36"/>
        </w:rPr>
        <w:t>es S</w:t>
      </w:r>
      <w:r w:rsidR="00232F68">
        <w:rPr>
          <w:b/>
          <w:sz w:val="36"/>
          <w:szCs w:val="36"/>
        </w:rPr>
        <w:t>.</w:t>
      </w:r>
      <w:r w:rsidRPr="00F86296">
        <w:rPr>
          <w:b/>
          <w:sz w:val="36"/>
          <w:szCs w:val="36"/>
        </w:rPr>
        <w:t>2 &amp; S</w:t>
      </w:r>
      <w:r w:rsidR="00232F68">
        <w:rPr>
          <w:b/>
          <w:sz w:val="36"/>
          <w:szCs w:val="36"/>
        </w:rPr>
        <w:t>.</w:t>
      </w:r>
      <w:r w:rsidRPr="00F86296">
        <w:rPr>
          <w:b/>
          <w:sz w:val="36"/>
          <w:szCs w:val="36"/>
        </w:rPr>
        <w:t>3</w:t>
      </w:r>
    </w:p>
    <w:p w:rsidR="001B480F" w:rsidRPr="00554867" w:rsidRDefault="001B480F" w:rsidP="00492546">
      <w:pPr>
        <w:spacing w:line="240" w:lineRule="auto"/>
        <w:contextualSpacing/>
        <w:rPr>
          <w:b/>
          <w:sz w:val="36"/>
          <w:szCs w:val="36"/>
        </w:rPr>
      </w:pPr>
    </w:p>
    <w:p w:rsidR="00B02B35" w:rsidRPr="00492546" w:rsidRDefault="00E23926" w:rsidP="00492546">
      <w:pPr>
        <w:spacing w:line="240" w:lineRule="auto"/>
        <w:contextualSpacing/>
        <w:rPr>
          <w:b/>
          <w:sz w:val="28"/>
          <w:szCs w:val="28"/>
        </w:rPr>
      </w:pPr>
      <w:r w:rsidRPr="00492546">
        <w:rPr>
          <w:b/>
          <w:sz w:val="28"/>
          <w:szCs w:val="28"/>
        </w:rPr>
        <w:t>Figure S.2A</w:t>
      </w:r>
    </w:p>
    <w:p w:rsidR="00E23926" w:rsidRDefault="00492546" w:rsidP="00492546">
      <w:pPr>
        <w:spacing w:line="240" w:lineRule="auto"/>
        <w:contextualSpacing/>
        <w:rPr>
          <w:noProof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4572000" cy="286207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OS_CON-PPMS_Permutation [M25]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156" w:rsidRPr="005F5C27" w:rsidRDefault="008479BF" w:rsidP="00507C03">
      <w:pPr>
        <w:spacing w:line="240" w:lineRule="auto"/>
        <w:contextualSpacing/>
        <w:jc w:val="both"/>
        <w:rPr>
          <w:lang w:val="en-US"/>
        </w:rPr>
      </w:pPr>
      <w:r>
        <w:t xml:space="preserve">Positive ion mode; Controls vs </w:t>
      </w:r>
      <w:r w:rsidR="00BE3EE4">
        <w:t>PPMS</w:t>
      </w:r>
      <w:r w:rsidR="000B77C6">
        <w:t xml:space="preserve">. </w:t>
      </w:r>
      <w:r w:rsidR="000B77C6" w:rsidRPr="00305EA9">
        <w:rPr>
          <w:lang w:val="en-US"/>
        </w:rPr>
        <w:t>A permutation test performed with 100 r</w:t>
      </w:r>
      <w:r w:rsidR="000B77C6">
        <w:rPr>
          <w:lang w:val="en-US"/>
        </w:rPr>
        <w:t xml:space="preserve">andom permutations on the generated OPLS-DA model showed no overfitting of the model </w:t>
      </w:r>
      <w:r w:rsidR="000B77C6" w:rsidRPr="00970C3F">
        <w:rPr>
          <w:lang w:val="en-US"/>
        </w:rPr>
        <w:t>(</w:t>
      </w:r>
      <w:r w:rsidR="005F5C27" w:rsidRPr="005F5C27">
        <w:rPr>
          <w:lang w:val="en-US"/>
        </w:rPr>
        <w:t>Q2</w:t>
      </w:r>
      <w:r w:rsidR="000445AF">
        <w:rPr>
          <w:lang w:val="en-US"/>
        </w:rPr>
        <w:t xml:space="preserve"> </w:t>
      </w:r>
      <w:r w:rsidR="005F5C27" w:rsidRPr="005F5C27">
        <w:rPr>
          <w:lang w:val="en-US"/>
        </w:rPr>
        <w:t>=</w:t>
      </w:r>
      <w:r w:rsidR="000445AF">
        <w:rPr>
          <w:lang w:val="en-US"/>
        </w:rPr>
        <w:t xml:space="preserve"> (0.0, -</w:t>
      </w:r>
      <w:r w:rsidR="005F5C27" w:rsidRPr="005F5C27">
        <w:rPr>
          <w:lang w:val="en-US"/>
        </w:rPr>
        <w:t>0.557)</w:t>
      </w:r>
      <w:r w:rsidR="00987E92">
        <w:rPr>
          <w:lang w:val="en-US"/>
        </w:rPr>
        <w:t>).</w:t>
      </w:r>
    </w:p>
    <w:p w:rsidR="00451AB9" w:rsidRPr="00492546" w:rsidRDefault="00451AB9" w:rsidP="00492546">
      <w:pPr>
        <w:spacing w:line="240" w:lineRule="auto"/>
        <w:contextualSpacing/>
        <w:rPr>
          <w:b/>
          <w:sz w:val="28"/>
          <w:szCs w:val="28"/>
        </w:rPr>
      </w:pPr>
      <w:r w:rsidRPr="00492546">
        <w:rPr>
          <w:b/>
          <w:sz w:val="28"/>
          <w:szCs w:val="28"/>
        </w:rPr>
        <w:t>Figure S.2B</w:t>
      </w:r>
    </w:p>
    <w:p w:rsidR="00DF565C" w:rsidRDefault="007A5A4C" w:rsidP="00492546">
      <w:pPr>
        <w:spacing w:line="240" w:lineRule="auto"/>
        <w:contextualSpacing/>
        <w:rPr>
          <w:b/>
          <w:sz w:val="32"/>
          <w:szCs w:val="32"/>
        </w:rPr>
      </w:pPr>
      <w:r>
        <w:rPr>
          <w:b/>
          <w:noProof/>
          <w:sz w:val="32"/>
          <w:szCs w:val="32"/>
          <w:lang w:val="en-US"/>
        </w:rPr>
        <w:drawing>
          <wp:inline distT="0" distB="0" distL="0" distR="0">
            <wp:extent cx="4572000" cy="286207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OS_CON-SPMS_Permutation [M26] (CORECT)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030E" w:rsidRDefault="008479BF" w:rsidP="00BE3EE4">
      <w:pPr>
        <w:spacing w:line="240" w:lineRule="auto"/>
        <w:contextualSpacing/>
        <w:jc w:val="both"/>
        <w:rPr>
          <w:lang w:val="en-US"/>
        </w:rPr>
      </w:pPr>
      <w:r>
        <w:t xml:space="preserve">Positive ion mode; Controls vs </w:t>
      </w:r>
      <w:r w:rsidR="00BE3EE4">
        <w:t xml:space="preserve">SPMS. </w:t>
      </w:r>
      <w:r w:rsidR="00BE3EE4" w:rsidRPr="00305EA9">
        <w:rPr>
          <w:lang w:val="en-US"/>
        </w:rPr>
        <w:t>A permutation test performed with 100 r</w:t>
      </w:r>
      <w:r w:rsidR="00BE3EE4">
        <w:rPr>
          <w:lang w:val="en-US"/>
        </w:rPr>
        <w:t>andom permutations on the generated OPLS-DA model sho</w:t>
      </w:r>
      <w:r w:rsidR="00987E92">
        <w:rPr>
          <w:lang w:val="en-US"/>
        </w:rPr>
        <w:t>wed no overfitting of the model (</w:t>
      </w:r>
      <w:r w:rsidR="00CA030E" w:rsidRPr="00CA030E">
        <w:rPr>
          <w:lang w:val="en-US"/>
        </w:rPr>
        <w:t>Q2</w:t>
      </w:r>
      <w:r w:rsidR="00987E92">
        <w:rPr>
          <w:lang w:val="en-US"/>
        </w:rPr>
        <w:t xml:space="preserve"> </w:t>
      </w:r>
      <w:r w:rsidR="00CA030E" w:rsidRPr="00CA030E">
        <w:rPr>
          <w:lang w:val="en-US"/>
        </w:rPr>
        <w:t>=</w:t>
      </w:r>
      <w:r w:rsidR="00987E92">
        <w:rPr>
          <w:lang w:val="en-US"/>
        </w:rPr>
        <w:t xml:space="preserve"> </w:t>
      </w:r>
      <w:r w:rsidR="00CA030E" w:rsidRPr="00CA030E">
        <w:rPr>
          <w:lang w:val="en-US"/>
        </w:rPr>
        <w:t>(0.0, -0.517)</w:t>
      </w:r>
      <w:r w:rsidR="0000284E">
        <w:rPr>
          <w:lang w:val="en-US"/>
        </w:rPr>
        <w:t>).</w:t>
      </w:r>
    </w:p>
    <w:p w:rsidR="00576792" w:rsidRDefault="00576792">
      <w:pPr>
        <w:spacing w:after="160" w:afterAutospacing="0" w:line="259" w:lineRule="auto"/>
        <w:rPr>
          <w:lang w:val="en-US"/>
        </w:rPr>
      </w:pPr>
      <w:r>
        <w:rPr>
          <w:lang w:val="en-US"/>
        </w:rPr>
        <w:br w:type="page"/>
      </w:r>
    </w:p>
    <w:p w:rsidR="00451AB9" w:rsidRPr="00235E22" w:rsidRDefault="00451AB9" w:rsidP="00BE3EE4">
      <w:pPr>
        <w:spacing w:line="240" w:lineRule="auto"/>
        <w:contextualSpacing/>
        <w:jc w:val="both"/>
        <w:rPr>
          <w:b/>
          <w:sz w:val="28"/>
          <w:szCs w:val="28"/>
        </w:rPr>
      </w:pPr>
      <w:r w:rsidRPr="00235E22">
        <w:rPr>
          <w:b/>
          <w:sz w:val="28"/>
          <w:szCs w:val="28"/>
        </w:rPr>
        <w:lastRenderedPageBreak/>
        <w:t>Figure S.2C</w:t>
      </w:r>
    </w:p>
    <w:p w:rsidR="00451AB9" w:rsidRDefault="00BE57D3" w:rsidP="00451AB9">
      <w:pPr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drawing>
          <wp:inline distT="0" distB="0" distL="0" distR="0">
            <wp:extent cx="4581144" cy="286207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OS_PPMS-SPSM_Permutation [M27]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144" cy="2862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7156" w:rsidRDefault="008479BF" w:rsidP="008479BF">
      <w:pPr>
        <w:spacing w:line="240" w:lineRule="auto"/>
        <w:contextualSpacing/>
        <w:jc w:val="both"/>
        <w:rPr>
          <w:lang w:val="en-US"/>
        </w:rPr>
      </w:pPr>
      <w:r>
        <w:t xml:space="preserve">Positive ion mode; PPMS vs SPMS. </w:t>
      </w:r>
      <w:r w:rsidRPr="00305EA9">
        <w:rPr>
          <w:lang w:val="en-US"/>
        </w:rPr>
        <w:t>A permutation test performed with 100 r</w:t>
      </w:r>
      <w:r>
        <w:rPr>
          <w:lang w:val="en-US"/>
        </w:rPr>
        <w:t>andom permutations on the generated OPLS-DA model sho</w:t>
      </w:r>
      <w:r w:rsidR="00187C8C">
        <w:rPr>
          <w:lang w:val="en-US"/>
        </w:rPr>
        <w:t>wed no overfitting of the model (</w:t>
      </w:r>
      <w:r w:rsidR="00CC7AFF" w:rsidRPr="00CC7AFF">
        <w:rPr>
          <w:lang w:val="en-US"/>
        </w:rPr>
        <w:t>Q2</w:t>
      </w:r>
      <w:r w:rsidR="00187C8C">
        <w:rPr>
          <w:lang w:val="en-US"/>
        </w:rPr>
        <w:t xml:space="preserve"> </w:t>
      </w:r>
      <w:r w:rsidR="00CC7AFF" w:rsidRPr="00CC7AFF">
        <w:rPr>
          <w:lang w:val="en-US"/>
        </w:rPr>
        <w:t>=</w:t>
      </w:r>
      <w:r w:rsidR="00187C8C">
        <w:rPr>
          <w:lang w:val="en-US"/>
        </w:rPr>
        <w:t xml:space="preserve"> </w:t>
      </w:r>
      <w:r w:rsidR="00CC7AFF" w:rsidRPr="00CC7AFF">
        <w:rPr>
          <w:lang w:val="en-US"/>
        </w:rPr>
        <w:t>(0.0, -0.512)</w:t>
      </w:r>
      <w:r w:rsidR="00187C8C">
        <w:rPr>
          <w:lang w:val="en-US"/>
        </w:rPr>
        <w:t>).</w:t>
      </w:r>
    </w:p>
    <w:p w:rsidR="00CC1C5A" w:rsidRDefault="00CC1C5A" w:rsidP="008479BF">
      <w:pPr>
        <w:spacing w:line="240" w:lineRule="auto"/>
        <w:contextualSpacing/>
        <w:jc w:val="both"/>
        <w:rPr>
          <w:lang w:val="en-US"/>
        </w:rPr>
      </w:pPr>
    </w:p>
    <w:p w:rsidR="00451AB9" w:rsidRDefault="00451AB9" w:rsidP="00451AB9">
      <w:pPr>
        <w:contextualSpacing/>
        <w:rPr>
          <w:b/>
          <w:sz w:val="28"/>
          <w:szCs w:val="28"/>
        </w:rPr>
      </w:pPr>
      <w:r w:rsidRPr="00235E22">
        <w:rPr>
          <w:b/>
          <w:sz w:val="28"/>
          <w:szCs w:val="28"/>
        </w:rPr>
        <w:t>Figure S.3A</w:t>
      </w:r>
    </w:p>
    <w:p w:rsidR="00DC7AF8" w:rsidRDefault="00633532" w:rsidP="00DC7AF8">
      <w:pPr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drawing>
          <wp:inline distT="0" distB="0" distL="0" distR="0">
            <wp:extent cx="4562856" cy="2852928"/>
            <wp:effectExtent l="0" t="0" r="0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NEG_CON-PPMS_Permutation [M22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856" cy="2852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653F" w:rsidRDefault="00DC7AF8" w:rsidP="007543C7">
      <w:pPr>
        <w:spacing w:line="240" w:lineRule="auto"/>
        <w:contextualSpacing/>
        <w:jc w:val="both"/>
        <w:rPr>
          <w:lang w:val="en-US"/>
        </w:rPr>
      </w:pPr>
      <w:r>
        <w:t xml:space="preserve">Negative ion mode; Controls-PPMS. </w:t>
      </w:r>
      <w:r w:rsidRPr="00305EA9">
        <w:rPr>
          <w:lang w:val="en-US"/>
        </w:rPr>
        <w:t>A permutation test performed with 100 r</w:t>
      </w:r>
      <w:r>
        <w:rPr>
          <w:lang w:val="en-US"/>
        </w:rPr>
        <w:t xml:space="preserve">andom permutations on the generated OPLS-DA model showed no overfitting of the model </w:t>
      </w:r>
      <w:r w:rsidR="007543C7">
        <w:rPr>
          <w:lang w:val="en-US"/>
        </w:rPr>
        <w:t>(</w:t>
      </w:r>
      <w:r w:rsidR="007543C7" w:rsidRPr="007543C7">
        <w:rPr>
          <w:lang w:val="en-US"/>
        </w:rPr>
        <w:t>Q2</w:t>
      </w:r>
      <w:r w:rsidR="007543C7">
        <w:rPr>
          <w:lang w:val="en-US"/>
        </w:rPr>
        <w:t xml:space="preserve"> </w:t>
      </w:r>
      <w:r w:rsidR="007543C7" w:rsidRPr="007543C7">
        <w:rPr>
          <w:lang w:val="en-US"/>
        </w:rPr>
        <w:t>=</w:t>
      </w:r>
      <w:r w:rsidR="007543C7">
        <w:rPr>
          <w:lang w:val="en-US"/>
        </w:rPr>
        <w:t xml:space="preserve"> </w:t>
      </w:r>
      <w:r w:rsidR="007543C7" w:rsidRPr="007543C7">
        <w:rPr>
          <w:lang w:val="en-US"/>
        </w:rPr>
        <w:t>(0.0, -0.546)</w:t>
      </w:r>
      <w:r w:rsidR="007543C7">
        <w:rPr>
          <w:lang w:val="en-US"/>
        </w:rPr>
        <w:t>).</w:t>
      </w:r>
    </w:p>
    <w:p w:rsidR="00257156" w:rsidRDefault="00257156" w:rsidP="007543C7">
      <w:pPr>
        <w:spacing w:line="240" w:lineRule="auto"/>
        <w:contextualSpacing/>
        <w:jc w:val="both"/>
        <w:rPr>
          <w:lang w:val="en-US"/>
        </w:rPr>
      </w:pPr>
      <w:r>
        <w:rPr>
          <w:lang w:val="en-US"/>
        </w:rPr>
        <w:br w:type="page"/>
      </w:r>
    </w:p>
    <w:p w:rsidR="00451AB9" w:rsidRPr="00235E22" w:rsidRDefault="00451AB9" w:rsidP="00451AB9">
      <w:pPr>
        <w:contextualSpacing/>
        <w:rPr>
          <w:b/>
          <w:sz w:val="28"/>
          <w:szCs w:val="28"/>
        </w:rPr>
      </w:pPr>
      <w:r w:rsidRPr="00235E22">
        <w:rPr>
          <w:b/>
          <w:sz w:val="28"/>
          <w:szCs w:val="28"/>
        </w:rPr>
        <w:lastRenderedPageBreak/>
        <w:t>Figure S.3B</w:t>
      </w:r>
    </w:p>
    <w:p w:rsidR="00451AB9" w:rsidRDefault="005059B0" w:rsidP="00451AB9">
      <w:pPr>
        <w:contextualSpacing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en-US"/>
        </w:rPr>
        <w:drawing>
          <wp:inline distT="0" distB="0" distL="0" distR="0">
            <wp:extent cx="4562856" cy="2852928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NEG_CON-SPMS_Permutation [M23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856" cy="2852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6770" w:rsidRDefault="002D6EE2" w:rsidP="002D6EE2">
      <w:pPr>
        <w:spacing w:line="240" w:lineRule="auto"/>
        <w:contextualSpacing/>
        <w:jc w:val="both"/>
        <w:rPr>
          <w:lang w:val="en-US"/>
        </w:rPr>
      </w:pPr>
      <w:r>
        <w:t>Negative ion mode; Controls-S</w:t>
      </w:r>
      <w:r>
        <w:t xml:space="preserve">PMS. </w:t>
      </w:r>
      <w:r w:rsidRPr="00305EA9">
        <w:rPr>
          <w:lang w:val="en-US"/>
        </w:rPr>
        <w:t>A permutation test performed with 100 r</w:t>
      </w:r>
      <w:r>
        <w:rPr>
          <w:lang w:val="en-US"/>
        </w:rPr>
        <w:t xml:space="preserve">andom permutations on the generated OPLS-DA model showed no overfitting of the model </w:t>
      </w:r>
      <w:r w:rsidR="00185DA8">
        <w:rPr>
          <w:lang w:val="en-US"/>
        </w:rPr>
        <w:t>(</w:t>
      </w:r>
      <w:r w:rsidR="00185DA8" w:rsidRPr="00185DA8">
        <w:rPr>
          <w:lang w:val="en-US"/>
        </w:rPr>
        <w:t>Q2</w:t>
      </w:r>
      <w:r w:rsidR="00185DA8">
        <w:rPr>
          <w:lang w:val="en-US"/>
        </w:rPr>
        <w:t xml:space="preserve"> </w:t>
      </w:r>
      <w:r w:rsidR="00185DA8" w:rsidRPr="00185DA8">
        <w:rPr>
          <w:lang w:val="en-US"/>
        </w:rPr>
        <w:t>=</w:t>
      </w:r>
      <w:r w:rsidR="00185DA8">
        <w:rPr>
          <w:lang w:val="en-US"/>
        </w:rPr>
        <w:t xml:space="preserve"> </w:t>
      </w:r>
      <w:r w:rsidR="00185DA8" w:rsidRPr="00185DA8">
        <w:rPr>
          <w:lang w:val="en-US"/>
        </w:rPr>
        <w:t>(0.0, -0.557)</w:t>
      </w:r>
      <w:r w:rsidR="00185DA8">
        <w:rPr>
          <w:lang w:val="en-US"/>
        </w:rPr>
        <w:t>).</w:t>
      </w:r>
    </w:p>
    <w:p w:rsidR="0059719E" w:rsidRPr="002D6EE2" w:rsidRDefault="0059719E" w:rsidP="002D6EE2">
      <w:pPr>
        <w:spacing w:line="240" w:lineRule="auto"/>
        <w:contextualSpacing/>
        <w:jc w:val="both"/>
        <w:rPr>
          <w:lang w:val="en-US"/>
        </w:rPr>
      </w:pPr>
    </w:p>
    <w:p w:rsidR="00451AB9" w:rsidRPr="00235E22" w:rsidRDefault="00451AB9" w:rsidP="00451AB9">
      <w:pPr>
        <w:contextualSpacing/>
        <w:rPr>
          <w:b/>
          <w:sz w:val="28"/>
          <w:szCs w:val="28"/>
        </w:rPr>
      </w:pPr>
      <w:r w:rsidRPr="00235E22">
        <w:rPr>
          <w:b/>
          <w:sz w:val="28"/>
          <w:szCs w:val="28"/>
        </w:rPr>
        <w:t>Figure S.3C</w:t>
      </w:r>
    </w:p>
    <w:p w:rsidR="00E23926" w:rsidRDefault="00D65333">
      <w:pPr>
        <w:contextualSpacing/>
      </w:pPr>
      <w:r>
        <w:rPr>
          <w:noProof/>
          <w:lang w:val="en-US"/>
        </w:rPr>
        <w:drawing>
          <wp:inline distT="0" distB="0" distL="0" distR="0">
            <wp:extent cx="4562856" cy="2852928"/>
            <wp:effectExtent l="0" t="0" r="0" b="508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NEG_PPMS-SPMS_Permutation [M24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2856" cy="2852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5333" w:rsidRDefault="004C6770" w:rsidP="008D1FB1">
      <w:pPr>
        <w:spacing w:line="240" w:lineRule="auto"/>
        <w:contextualSpacing/>
        <w:jc w:val="both"/>
        <w:rPr>
          <w:lang w:val="en-US"/>
        </w:rPr>
      </w:pPr>
      <w:r>
        <w:t xml:space="preserve">Negative ion mode; </w:t>
      </w:r>
      <w:r w:rsidR="00CB2630">
        <w:t>PPMS</w:t>
      </w:r>
      <w:r>
        <w:t xml:space="preserve">-SPMS. </w:t>
      </w:r>
      <w:r w:rsidRPr="00305EA9">
        <w:rPr>
          <w:lang w:val="en-US"/>
        </w:rPr>
        <w:t>A permutation test performed with 100 r</w:t>
      </w:r>
      <w:r>
        <w:rPr>
          <w:lang w:val="en-US"/>
        </w:rPr>
        <w:t xml:space="preserve">andom permutations on the generated OPLS-DA model showed no overfitting of the model </w:t>
      </w:r>
      <w:r w:rsidR="008D1FB1">
        <w:rPr>
          <w:lang w:val="en-US"/>
        </w:rPr>
        <w:t>(</w:t>
      </w:r>
      <w:r w:rsidR="008D1FB1" w:rsidRPr="008D1FB1">
        <w:rPr>
          <w:lang w:val="en-US"/>
        </w:rPr>
        <w:t>Q2</w:t>
      </w:r>
      <w:r w:rsidR="008D1FB1">
        <w:rPr>
          <w:lang w:val="en-US"/>
        </w:rPr>
        <w:t xml:space="preserve"> </w:t>
      </w:r>
      <w:r w:rsidR="008D1FB1" w:rsidRPr="008D1FB1">
        <w:rPr>
          <w:lang w:val="en-US"/>
        </w:rPr>
        <w:t>=</w:t>
      </w:r>
      <w:r w:rsidR="008D1FB1">
        <w:rPr>
          <w:lang w:val="en-US"/>
        </w:rPr>
        <w:t xml:space="preserve"> </w:t>
      </w:r>
      <w:r w:rsidR="008D1FB1" w:rsidRPr="008D1FB1">
        <w:rPr>
          <w:lang w:val="en-US"/>
        </w:rPr>
        <w:t>(0.0, -0.512)</w:t>
      </w:r>
      <w:r w:rsidR="008D1FB1">
        <w:rPr>
          <w:lang w:val="en-US"/>
        </w:rPr>
        <w:t>).</w:t>
      </w:r>
    </w:p>
    <w:p w:rsidR="0004653F" w:rsidRDefault="0004653F" w:rsidP="008D1FB1">
      <w:pPr>
        <w:spacing w:line="240" w:lineRule="auto"/>
        <w:contextualSpacing/>
        <w:jc w:val="both"/>
      </w:pPr>
    </w:p>
    <w:sectPr w:rsidR="000465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926"/>
    <w:rsid w:val="0000284E"/>
    <w:rsid w:val="000049DD"/>
    <w:rsid w:val="0002196E"/>
    <w:rsid w:val="00022074"/>
    <w:rsid w:val="000270EA"/>
    <w:rsid w:val="000445AF"/>
    <w:rsid w:val="0004653F"/>
    <w:rsid w:val="00066C81"/>
    <w:rsid w:val="00070A68"/>
    <w:rsid w:val="00080310"/>
    <w:rsid w:val="000B77C6"/>
    <w:rsid w:val="000C0877"/>
    <w:rsid w:val="000D6029"/>
    <w:rsid w:val="00113CC3"/>
    <w:rsid w:val="00114D3C"/>
    <w:rsid w:val="001214A8"/>
    <w:rsid w:val="00145560"/>
    <w:rsid w:val="00163129"/>
    <w:rsid w:val="00167DC0"/>
    <w:rsid w:val="00172CB8"/>
    <w:rsid w:val="0017560D"/>
    <w:rsid w:val="00182AFF"/>
    <w:rsid w:val="00185DA8"/>
    <w:rsid w:val="00187C8C"/>
    <w:rsid w:val="001B480F"/>
    <w:rsid w:val="001D38EB"/>
    <w:rsid w:val="001F127E"/>
    <w:rsid w:val="001F2FE4"/>
    <w:rsid w:val="001F444F"/>
    <w:rsid w:val="0020192C"/>
    <w:rsid w:val="00213026"/>
    <w:rsid w:val="00215240"/>
    <w:rsid w:val="00223BAA"/>
    <w:rsid w:val="00227CAF"/>
    <w:rsid w:val="00232F68"/>
    <w:rsid w:val="00235E22"/>
    <w:rsid w:val="0024554D"/>
    <w:rsid w:val="00247CA7"/>
    <w:rsid w:val="00257156"/>
    <w:rsid w:val="0026031D"/>
    <w:rsid w:val="00267A06"/>
    <w:rsid w:val="00271D73"/>
    <w:rsid w:val="002905D8"/>
    <w:rsid w:val="002A4EDF"/>
    <w:rsid w:val="002B4C36"/>
    <w:rsid w:val="002D6EE2"/>
    <w:rsid w:val="002F782F"/>
    <w:rsid w:val="00313E3E"/>
    <w:rsid w:val="003258D3"/>
    <w:rsid w:val="003277B5"/>
    <w:rsid w:val="0036217A"/>
    <w:rsid w:val="003634F2"/>
    <w:rsid w:val="00363EC4"/>
    <w:rsid w:val="0036447D"/>
    <w:rsid w:val="003664D7"/>
    <w:rsid w:val="003677F7"/>
    <w:rsid w:val="003A7138"/>
    <w:rsid w:val="003C5C09"/>
    <w:rsid w:val="003C6EDE"/>
    <w:rsid w:val="003C6F91"/>
    <w:rsid w:val="003D007A"/>
    <w:rsid w:val="003D6242"/>
    <w:rsid w:val="003F0E47"/>
    <w:rsid w:val="003F53D4"/>
    <w:rsid w:val="003F5E71"/>
    <w:rsid w:val="0041462C"/>
    <w:rsid w:val="004418D2"/>
    <w:rsid w:val="00446CE2"/>
    <w:rsid w:val="00451AB9"/>
    <w:rsid w:val="00462B06"/>
    <w:rsid w:val="00467014"/>
    <w:rsid w:val="00467A59"/>
    <w:rsid w:val="004749B9"/>
    <w:rsid w:val="004819D8"/>
    <w:rsid w:val="004874D3"/>
    <w:rsid w:val="00492546"/>
    <w:rsid w:val="00494E6F"/>
    <w:rsid w:val="004975BE"/>
    <w:rsid w:val="004A3F5F"/>
    <w:rsid w:val="004A65F1"/>
    <w:rsid w:val="004A672C"/>
    <w:rsid w:val="004C24B3"/>
    <w:rsid w:val="004C6770"/>
    <w:rsid w:val="004D15BD"/>
    <w:rsid w:val="004F7F2F"/>
    <w:rsid w:val="005015BA"/>
    <w:rsid w:val="005059B0"/>
    <w:rsid w:val="00507C03"/>
    <w:rsid w:val="0051617F"/>
    <w:rsid w:val="0052337A"/>
    <w:rsid w:val="0052665D"/>
    <w:rsid w:val="00544EA0"/>
    <w:rsid w:val="00554867"/>
    <w:rsid w:val="00563655"/>
    <w:rsid w:val="00566709"/>
    <w:rsid w:val="00572FF0"/>
    <w:rsid w:val="00576792"/>
    <w:rsid w:val="0059719E"/>
    <w:rsid w:val="00597698"/>
    <w:rsid w:val="005A39E4"/>
    <w:rsid w:val="005C5946"/>
    <w:rsid w:val="005E59CE"/>
    <w:rsid w:val="005E7F81"/>
    <w:rsid w:val="005F5C27"/>
    <w:rsid w:val="005F68BB"/>
    <w:rsid w:val="005F7EEA"/>
    <w:rsid w:val="006005FE"/>
    <w:rsid w:val="00624D09"/>
    <w:rsid w:val="0063017B"/>
    <w:rsid w:val="00633532"/>
    <w:rsid w:val="00637DB4"/>
    <w:rsid w:val="006725F2"/>
    <w:rsid w:val="0069759A"/>
    <w:rsid w:val="006A2D8A"/>
    <w:rsid w:val="006E4AAA"/>
    <w:rsid w:val="006F66B8"/>
    <w:rsid w:val="007018B5"/>
    <w:rsid w:val="00731433"/>
    <w:rsid w:val="007410B6"/>
    <w:rsid w:val="00743750"/>
    <w:rsid w:val="00752335"/>
    <w:rsid w:val="007543C7"/>
    <w:rsid w:val="007719F4"/>
    <w:rsid w:val="00775834"/>
    <w:rsid w:val="00781154"/>
    <w:rsid w:val="00790A5D"/>
    <w:rsid w:val="007A5A4C"/>
    <w:rsid w:val="007B3931"/>
    <w:rsid w:val="007B4C6D"/>
    <w:rsid w:val="007B7C62"/>
    <w:rsid w:val="007E6A3A"/>
    <w:rsid w:val="007F4BD6"/>
    <w:rsid w:val="00802B49"/>
    <w:rsid w:val="008153C4"/>
    <w:rsid w:val="00825F95"/>
    <w:rsid w:val="008345AA"/>
    <w:rsid w:val="00834EAB"/>
    <w:rsid w:val="008479BF"/>
    <w:rsid w:val="008678C8"/>
    <w:rsid w:val="00876830"/>
    <w:rsid w:val="008903AB"/>
    <w:rsid w:val="0089373D"/>
    <w:rsid w:val="00895267"/>
    <w:rsid w:val="008954BC"/>
    <w:rsid w:val="00897A62"/>
    <w:rsid w:val="008D1FB1"/>
    <w:rsid w:val="008D27D0"/>
    <w:rsid w:val="008D5AA9"/>
    <w:rsid w:val="008F05A9"/>
    <w:rsid w:val="009067AA"/>
    <w:rsid w:val="009178DD"/>
    <w:rsid w:val="00952047"/>
    <w:rsid w:val="0095277E"/>
    <w:rsid w:val="0096773A"/>
    <w:rsid w:val="00987E92"/>
    <w:rsid w:val="009A6F32"/>
    <w:rsid w:val="009A71FE"/>
    <w:rsid w:val="009B35B9"/>
    <w:rsid w:val="009C33EC"/>
    <w:rsid w:val="009E750E"/>
    <w:rsid w:val="009F6869"/>
    <w:rsid w:val="00A032F9"/>
    <w:rsid w:val="00A13AE8"/>
    <w:rsid w:val="00A3027E"/>
    <w:rsid w:val="00A32624"/>
    <w:rsid w:val="00A3361E"/>
    <w:rsid w:val="00A355F4"/>
    <w:rsid w:val="00A424B7"/>
    <w:rsid w:val="00A61FF3"/>
    <w:rsid w:val="00A905C3"/>
    <w:rsid w:val="00A91BCC"/>
    <w:rsid w:val="00AC1067"/>
    <w:rsid w:val="00AC1446"/>
    <w:rsid w:val="00AD0CA9"/>
    <w:rsid w:val="00B02B35"/>
    <w:rsid w:val="00B3789E"/>
    <w:rsid w:val="00B50775"/>
    <w:rsid w:val="00B55523"/>
    <w:rsid w:val="00B57624"/>
    <w:rsid w:val="00B66BDE"/>
    <w:rsid w:val="00B67BDA"/>
    <w:rsid w:val="00B744EB"/>
    <w:rsid w:val="00B90D2C"/>
    <w:rsid w:val="00BB51EA"/>
    <w:rsid w:val="00BC7B3B"/>
    <w:rsid w:val="00BD6011"/>
    <w:rsid w:val="00BE2DB5"/>
    <w:rsid w:val="00BE3EE4"/>
    <w:rsid w:val="00BE57D3"/>
    <w:rsid w:val="00BF70BC"/>
    <w:rsid w:val="00C23CD2"/>
    <w:rsid w:val="00C60931"/>
    <w:rsid w:val="00C63DCF"/>
    <w:rsid w:val="00C721A2"/>
    <w:rsid w:val="00C73D02"/>
    <w:rsid w:val="00C80E32"/>
    <w:rsid w:val="00C913E2"/>
    <w:rsid w:val="00C95B8C"/>
    <w:rsid w:val="00CA030E"/>
    <w:rsid w:val="00CA5578"/>
    <w:rsid w:val="00CB2630"/>
    <w:rsid w:val="00CC1C5A"/>
    <w:rsid w:val="00CC2876"/>
    <w:rsid w:val="00CC6A71"/>
    <w:rsid w:val="00CC7AFF"/>
    <w:rsid w:val="00CD4D30"/>
    <w:rsid w:val="00CE601B"/>
    <w:rsid w:val="00D40215"/>
    <w:rsid w:val="00D56A69"/>
    <w:rsid w:val="00D65333"/>
    <w:rsid w:val="00D65A41"/>
    <w:rsid w:val="00D6785F"/>
    <w:rsid w:val="00D67F87"/>
    <w:rsid w:val="00D739B5"/>
    <w:rsid w:val="00D8004F"/>
    <w:rsid w:val="00D822D7"/>
    <w:rsid w:val="00D8611F"/>
    <w:rsid w:val="00D9443C"/>
    <w:rsid w:val="00DC50F9"/>
    <w:rsid w:val="00DC66E4"/>
    <w:rsid w:val="00DC7AF8"/>
    <w:rsid w:val="00DF565C"/>
    <w:rsid w:val="00E124EF"/>
    <w:rsid w:val="00E15C0C"/>
    <w:rsid w:val="00E23926"/>
    <w:rsid w:val="00E23CF0"/>
    <w:rsid w:val="00E257D9"/>
    <w:rsid w:val="00E351C1"/>
    <w:rsid w:val="00E36AE0"/>
    <w:rsid w:val="00E4278C"/>
    <w:rsid w:val="00E45145"/>
    <w:rsid w:val="00E51F98"/>
    <w:rsid w:val="00E6648B"/>
    <w:rsid w:val="00E903F0"/>
    <w:rsid w:val="00E924CE"/>
    <w:rsid w:val="00EA414C"/>
    <w:rsid w:val="00EC0E5F"/>
    <w:rsid w:val="00EC26B7"/>
    <w:rsid w:val="00EC29BE"/>
    <w:rsid w:val="00ED5B94"/>
    <w:rsid w:val="00EE27B3"/>
    <w:rsid w:val="00EE448C"/>
    <w:rsid w:val="00EE4D13"/>
    <w:rsid w:val="00EF0B48"/>
    <w:rsid w:val="00EF37D3"/>
    <w:rsid w:val="00F04F6B"/>
    <w:rsid w:val="00F1510F"/>
    <w:rsid w:val="00F20AF8"/>
    <w:rsid w:val="00F238C3"/>
    <w:rsid w:val="00F242E0"/>
    <w:rsid w:val="00F25C2A"/>
    <w:rsid w:val="00F26F6B"/>
    <w:rsid w:val="00F3357C"/>
    <w:rsid w:val="00F370BD"/>
    <w:rsid w:val="00F525EA"/>
    <w:rsid w:val="00F6279B"/>
    <w:rsid w:val="00F71EB0"/>
    <w:rsid w:val="00F72078"/>
    <w:rsid w:val="00F76089"/>
    <w:rsid w:val="00F8391F"/>
    <w:rsid w:val="00F86296"/>
    <w:rsid w:val="00F949C7"/>
    <w:rsid w:val="00FA372A"/>
    <w:rsid w:val="00FA6DEB"/>
    <w:rsid w:val="00FD3B86"/>
    <w:rsid w:val="00FD60B1"/>
    <w:rsid w:val="00FE153B"/>
    <w:rsid w:val="00FF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90F735A-D9D8-4407-AD1D-F3C6E06D8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5240"/>
    <w:pPr>
      <w:spacing w:after="100" w:afterAutospacing="1" w:line="360" w:lineRule="auto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Pipo</dc:creator>
  <cp:keywords/>
  <dc:description/>
  <cp:lastModifiedBy>Pipo</cp:lastModifiedBy>
  <cp:revision>4</cp:revision>
  <dcterms:created xsi:type="dcterms:W3CDTF">2020-07-12T19:09:00Z</dcterms:created>
  <dcterms:modified xsi:type="dcterms:W3CDTF">2020-07-12T19:09:00Z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