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34F886" w14:textId="13EDDB2C" w:rsidR="00A87ECD" w:rsidRPr="00A87ECD" w:rsidRDefault="00A87ECD" w:rsidP="00A87ECD">
      <w:pPr>
        <w:adjustRightInd w:val="0"/>
        <w:snapToGrid w:val="0"/>
        <w:spacing w:after="120" w:line="260" w:lineRule="atLeast"/>
        <w:rPr>
          <w:rFonts w:ascii="Palatino Linotype" w:eastAsia="Times New Roman" w:hAnsi="Palatino Linotype" w:cstheme="minorHAnsi"/>
          <w:b/>
          <w:snapToGrid w:val="0"/>
          <w:color w:val="000000"/>
          <w:sz w:val="20"/>
          <w:szCs w:val="20"/>
          <w:lang w:val="en-US" w:eastAsia="de-DE" w:bidi="en-US"/>
        </w:rPr>
      </w:pPr>
      <w:r>
        <w:rPr>
          <w:rFonts w:ascii="Palatino Linotype" w:eastAsia="Times New Roman" w:hAnsi="Palatino Linotype" w:cstheme="minorHAnsi"/>
          <w:b/>
          <w:snapToGrid w:val="0"/>
          <w:color w:val="000000"/>
          <w:sz w:val="20"/>
          <w:szCs w:val="20"/>
          <w:lang w:val="en-US" w:eastAsia="de-DE" w:bidi="en-US"/>
        </w:rPr>
        <w:t>Pecoraro e</w:t>
      </w:r>
      <w:ins w:id="0" w:author="Valentina Crobe" w:date="2020-09-18T10:46:00Z">
        <w:r w:rsidR="00835822">
          <w:rPr>
            <w:rFonts w:ascii="Palatino Linotype" w:eastAsia="Times New Roman" w:hAnsi="Palatino Linotype" w:cstheme="minorHAnsi"/>
            <w:b/>
            <w:snapToGrid w:val="0"/>
            <w:color w:val="000000"/>
            <w:sz w:val="20"/>
            <w:szCs w:val="20"/>
            <w:lang w:val="en-US" w:eastAsia="de-DE" w:bidi="en-US"/>
          </w:rPr>
          <w:t>t</w:t>
        </w:r>
      </w:ins>
      <w:r>
        <w:rPr>
          <w:rFonts w:ascii="Palatino Linotype" w:eastAsia="Times New Roman" w:hAnsi="Palatino Linotype" w:cstheme="minorHAnsi"/>
          <w:b/>
          <w:snapToGrid w:val="0"/>
          <w:color w:val="000000"/>
          <w:sz w:val="20"/>
          <w:szCs w:val="20"/>
          <w:lang w:val="en-US" w:eastAsia="de-DE" w:bidi="en-US"/>
        </w:rPr>
        <w:t xml:space="preserve"> al. </w:t>
      </w:r>
      <w:r w:rsidRPr="00A87ECD">
        <w:rPr>
          <w:rFonts w:ascii="Palatino Linotype" w:eastAsia="Times New Roman" w:hAnsi="Palatino Linotype" w:cstheme="minorHAnsi"/>
          <w:b/>
          <w:snapToGrid w:val="0"/>
          <w:color w:val="000000"/>
          <w:sz w:val="20"/>
          <w:szCs w:val="20"/>
          <w:lang w:val="en-US" w:eastAsia="de-DE" w:bidi="en-US"/>
        </w:rPr>
        <w:t>Canning processes reduce the DNA- based traceability of commercial tropical tunas</w:t>
      </w:r>
    </w:p>
    <w:p w14:paraId="26688CAE" w14:textId="77777777" w:rsidR="00A87ECD" w:rsidRDefault="00A87ECD" w:rsidP="00A87ECD">
      <w:pPr>
        <w:adjustRightInd w:val="0"/>
        <w:snapToGrid w:val="0"/>
        <w:spacing w:before="240" w:after="120" w:line="260" w:lineRule="atLeast"/>
        <w:rPr>
          <w:rFonts w:ascii="Palatino Linotype" w:hAnsi="Palatino Linotype" w:cs="Times New Roman"/>
          <w:b/>
          <w:bCs/>
          <w:color w:val="000000" w:themeColor="text1"/>
          <w:sz w:val="20"/>
          <w:szCs w:val="20"/>
          <w:lang w:val="en-GB"/>
        </w:rPr>
      </w:pPr>
    </w:p>
    <w:p w14:paraId="6F57FA66" w14:textId="5D0510F6" w:rsidR="00A87ECD" w:rsidRPr="00A87ECD" w:rsidRDefault="00A87ECD" w:rsidP="00A87ECD">
      <w:pPr>
        <w:adjustRightInd w:val="0"/>
        <w:snapToGrid w:val="0"/>
        <w:spacing w:before="240" w:after="120" w:line="260" w:lineRule="atLeast"/>
        <w:rPr>
          <w:rFonts w:ascii="Palatino Linotype" w:eastAsiaTheme="minorEastAsia" w:hAnsi="Palatino Linotype" w:cs="Times New Roman"/>
          <w:color w:val="000000"/>
          <w:sz w:val="20"/>
          <w:szCs w:val="20"/>
          <w:lang w:val="en-GB"/>
        </w:rPr>
      </w:pPr>
      <w:bookmarkStart w:id="1" w:name="_Hlk51320218"/>
      <w:r w:rsidRPr="00A87ECD">
        <w:rPr>
          <w:rFonts w:ascii="Palatino Linotype" w:hAnsi="Palatino Linotype" w:cs="Times New Roman"/>
          <w:b/>
          <w:bCs/>
          <w:color w:val="000000" w:themeColor="text1"/>
          <w:sz w:val="20"/>
          <w:szCs w:val="20"/>
          <w:lang w:val="en-GB"/>
        </w:rPr>
        <w:t>Supplementary Methods</w:t>
      </w:r>
    </w:p>
    <w:p w14:paraId="1D2E08E7" w14:textId="44C2BA90" w:rsidR="00A87ECD" w:rsidRPr="00A87ECD" w:rsidRDefault="00A87ECD" w:rsidP="00A87ECD">
      <w:pPr>
        <w:spacing w:before="240"/>
        <w:rPr>
          <w:rFonts w:ascii="Palatino Linotype" w:hAnsi="Palatino Linotype" w:cs="Times New Roman"/>
          <w:color w:val="000000"/>
          <w:sz w:val="20"/>
          <w:szCs w:val="20"/>
          <w:lang w:val="en-GB"/>
        </w:rPr>
      </w:pPr>
      <w:r w:rsidRPr="00A87ECD">
        <w:rPr>
          <w:rFonts w:ascii="Palatino Linotype" w:hAnsi="Palatino Linotype" w:cs="Times New Roman"/>
          <w:i/>
          <w:iCs/>
          <w:color w:val="000000" w:themeColor="text1"/>
          <w:sz w:val="20"/>
          <w:szCs w:val="20"/>
          <w:lang w:val="en-GB"/>
        </w:rPr>
        <w:t>Canning processing levels and tissue sampling</w:t>
      </w:r>
    </w:p>
    <w:bookmarkEnd w:id="1"/>
    <w:p w14:paraId="60081639" w14:textId="366B99BA" w:rsidR="00A87ECD" w:rsidRDefault="00A87ECD" w:rsidP="00A87ECD">
      <w:pPr>
        <w:spacing w:before="240"/>
        <w:jc w:val="both"/>
        <w:rPr>
          <w:rFonts w:ascii="Palatino Linotype" w:hAnsi="Palatino Linotype" w:cs="Times New Roman"/>
          <w:color w:val="000000" w:themeColor="text1"/>
          <w:lang w:val="en-GB"/>
        </w:rPr>
      </w:pPr>
      <w:r>
        <w:rPr>
          <w:rFonts w:ascii="Palatino Linotype" w:hAnsi="Palatino Linotype" w:cs="Times New Roman"/>
          <w:color w:val="000000" w:themeColor="text1"/>
          <w:sz w:val="20"/>
          <w:szCs w:val="20"/>
          <w:lang w:val="en-GB"/>
        </w:rPr>
        <w:t xml:space="preserve">Tunas were preserved onboard in wells with brine freezing at </w:t>
      </w:r>
      <w:ins w:id="2" w:author="Valentina Crobe" w:date="2020-09-18T10:47:00Z">
        <w:r w:rsidR="00835822" w:rsidRPr="00835822">
          <w:rPr>
            <w:rFonts w:ascii="Palatino Linotype" w:hAnsi="Palatino Linotype" w:cs="Times New Roman"/>
            <w:color w:val="000000" w:themeColor="text1"/>
            <w:sz w:val="20"/>
            <w:szCs w:val="20"/>
            <w:lang w:val="en-GB"/>
          </w:rPr>
          <w:t>a temperature of</w:t>
        </w:r>
        <w:r w:rsidR="00835822" w:rsidRPr="00835822">
          <w:rPr>
            <w:rFonts w:ascii="Palatino Linotype" w:hAnsi="Palatino Linotype" w:cs="Times New Roman"/>
            <w:color w:val="000000" w:themeColor="text1"/>
            <w:sz w:val="20"/>
            <w:szCs w:val="20"/>
            <w:lang w:val="en-GB"/>
          </w:rPr>
          <w:t xml:space="preserve"> </w:t>
        </w:r>
      </w:ins>
      <w:r>
        <w:rPr>
          <w:rFonts w:ascii="Palatino Linotype" w:hAnsi="Palatino Linotype" w:cs="Times New Roman"/>
          <w:color w:val="000000" w:themeColor="text1"/>
          <w:sz w:val="20"/>
          <w:szCs w:val="20"/>
          <w:lang w:val="en-GB"/>
        </w:rPr>
        <w:t xml:space="preserve">-20° C. At the cannery, frozen individuals were thawed by means of running water at a temperature of 10-15 °C. Once defrosted, each fish was morphologically identified by trained personnel. For the first two processing levels (L1 and L2, Figure 1), a portion of skeletal muscle or </w:t>
      </w:r>
      <w:proofErr w:type="spellStart"/>
      <w:r>
        <w:rPr>
          <w:rFonts w:ascii="Palatino Linotype" w:hAnsi="Palatino Linotype" w:cs="Times New Roman"/>
          <w:color w:val="000000" w:themeColor="text1"/>
          <w:sz w:val="20"/>
          <w:szCs w:val="20"/>
          <w:lang w:val="en-GB"/>
        </w:rPr>
        <w:t>finclip</w:t>
      </w:r>
      <w:proofErr w:type="spellEnd"/>
      <w:r>
        <w:rPr>
          <w:rFonts w:ascii="Palatino Linotype" w:hAnsi="Palatino Linotype" w:cs="Times New Roman"/>
          <w:color w:val="000000" w:themeColor="text1"/>
          <w:sz w:val="20"/>
          <w:szCs w:val="20"/>
          <w:lang w:val="en-GB"/>
        </w:rPr>
        <w:t xml:space="preserve"> was excised from each fish and immediately stored in 96% molecular grade ethanol. Then, each fish was cooked by heating at a temperature in </w:t>
      </w:r>
      <w:ins w:id="3" w:author="Valentina Crobe" w:date="2020-09-18T10:47:00Z">
        <w:r w:rsidR="00835822">
          <w:rPr>
            <w:rFonts w:ascii="Palatino Linotype" w:hAnsi="Palatino Linotype" w:cs="Times New Roman"/>
            <w:color w:val="000000" w:themeColor="text1"/>
            <w:sz w:val="20"/>
            <w:szCs w:val="20"/>
            <w:lang w:val="en-GB"/>
          </w:rPr>
          <w:t xml:space="preserve">the </w:t>
        </w:r>
      </w:ins>
      <w:r>
        <w:rPr>
          <w:rFonts w:ascii="Palatino Linotype" w:hAnsi="Palatino Linotype" w:cs="Times New Roman"/>
          <w:color w:val="000000" w:themeColor="text1"/>
          <w:sz w:val="20"/>
          <w:szCs w:val="20"/>
          <w:lang w:val="en-GB"/>
        </w:rPr>
        <w:t xml:space="preserve">range of 102 ºC to 104 ºC for </w:t>
      </w:r>
      <w:ins w:id="4" w:author="Valentina Crobe" w:date="2020-09-18T10:48:00Z">
        <w:r w:rsidR="00835822">
          <w:rPr>
            <w:rFonts w:ascii="Palatino Linotype" w:hAnsi="Palatino Linotype" w:cs="Times New Roman"/>
            <w:color w:val="000000" w:themeColor="text1"/>
            <w:sz w:val="20"/>
            <w:szCs w:val="20"/>
            <w:lang w:val="en-GB"/>
          </w:rPr>
          <w:t>the</w:t>
        </w:r>
      </w:ins>
      <w:del w:id="5" w:author="Valentina Crobe" w:date="2020-09-18T10:48:00Z">
        <w:r w:rsidDel="00835822">
          <w:rPr>
            <w:rFonts w:ascii="Palatino Linotype" w:hAnsi="Palatino Linotype" w:cs="Times New Roman"/>
            <w:color w:val="000000" w:themeColor="text1"/>
            <w:sz w:val="20"/>
            <w:szCs w:val="20"/>
            <w:lang w:val="en-GB"/>
          </w:rPr>
          <w:delText>a</w:delText>
        </w:r>
      </w:del>
      <w:r>
        <w:rPr>
          <w:rFonts w:ascii="Palatino Linotype" w:hAnsi="Palatino Linotype" w:cs="Times New Roman"/>
          <w:color w:val="000000" w:themeColor="text1"/>
          <w:sz w:val="20"/>
          <w:szCs w:val="20"/>
          <w:lang w:val="en-GB"/>
        </w:rPr>
        <w:t xml:space="preserve"> time necessary to make it possible to hand pick the light meat from the carcass and also to remove some of the oil from oily fish. The pre-cooking time for individual batches can vary widely according to the size of tuna (ranging from 1 h for small-sized individuals to 8 h for large-sized individuals). For the processing level L3 (Figure 1) a portion of cooked white muscle was excised and immediately stored in 96% molecular grade ethanol. Tunas were then cut in loins and filled into cans by tuna filler machines (processing level L4, Figure 1), where additives such brine (4-B) or oil (4-O) were added.</w:t>
      </w:r>
      <w:ins w:id="6" w:author="Valentina Crobe" w:date="2020-09-18T11:12:00Z">
        <w:r w:rsidR="001B459F">
          <w:rPr>
            <w:rFonts w:ascii="Palatino Linotype" w:hAnsi="Palatino Linotype" w:cs="Times New Roman"/>
            <w:color w:val="000000" w:themeColor="text1"/>
            <w:sz w:val="20"/>
            <w:szCs w:val="20"/>
            <w:lang w:val="en-GB"/>
          </w:rPr>
          <w:t xml:space="preserve"> </w:t>
        </w:r>
      </w:ins>
      <w:bookmarkStart w:id="7" w:name="_Hlk51320243"/>
      <w:ins w:id="8" w:author="Valentina Crobe" w:date="2020-09-18T11:14:00Z">
        <w:r w:rsidR="001B459F">
          <w:rPr>
            <w:rFonts w:ascii="Palatino Linotype" w:hAnsi="Palatino Linotype" w:cs="Times New Roman"/>
            <w:color w:val="000000" w:themeColor="text1"/>
            <w:sz w:val="20"/>
            <w:szCs w:val="20"/>
            <w:lang w:val="en-GB"/>
          </w:rPr>
          <w:t xml:space="preserve">All the </w:t>
        </w:r>
      </w:ins>
      <w:ins w:id="9" w:author="Valentina Crobe" w:date="2020-09-18T11:12:00Z">
        <w:r w:rsidR="001B459F">
          <w:rPr>
            <w:rFonts w:ascii="Palatino Linotype" w:hAnsi="Palatino Linotype" w:cs="Times New Roman"/>
            <w:color w:val="000000" w:themeColor="text1"/>
            <w:sz w:val="20"/>
            <w:szCs w:val="20"/>
            <w:lang w:val="en-GB"/>
          </w:rPr>
          <w:t xml:space="preserve">sampling procedures </w:t>
        </w:r>
      </w:ins>
      <w:ins w:id="10" w:author="Valentina Crobe" w:date="2020-09-18T11:18:00Z">
        <w:r w:rsidR="004A67E8" w:rsidRPr="004A67E8">
          <w:rPr>
            <w:rFonts w:ascii="Palatino Linotype" w:hAnsi="Palatino Linotype" w:cs="Times New Roman"/>
            <w:color w:val="000000" w:themeColor="text1"/>
            <w:sz w:val="20"/>
            <w:szCs w:val="20"/>
            <w:lang w:val="en-GB"/>
          </w:rPr>
          <w:t xml:space="preserve">to collect individual specimens </w:t>
        </w:r>
      </w:ins>
      <w:ins w:id="11" w:author="Valentina Crobe" w:date="2020-09-18T11:12:00Z">
        <w:r w:rsidR="001B459F">
          <w:rPr>
            <w:rFonts w:ascii="Palatino Linotype" w:hAnsi="Palatino Linotype" w:cs="Times New Roman"/>
            <w:color w:val="000000" w:themeColor="text1"/>
            <w:sz w:val="20"/>
            <w:szCs w:val="20"/>
            <w:lang w:val="en-GB"/>
          </w:rPr>
          <w:t>were carried out</w:t>
        </w:r>
        <w:r w:rsidR="001B459F">
          <w:rPr>
            <w:rFonts w:ascii="Palatino Linotype" w:hAnsi="Palatino Linotype" w:cs="Times New Roman"/>
            <w:color w:val="000000" w:themeColor="text1"/>
            <w:sz w:val="20"/>
            <w:szCs w:val="20"/>
            <w:lang w:val="en-GB"/>
          </w:rPr>
          <w:t xml:space="preserve"> using disposable </w:t>
        </w:r>
        <w:r w:rsidR="001B459F">
          <w:rPr>
            <w:rFonts w:ascii="Palatino Linotype" w:hAnsi="Palatino Linotype" w:cs="Times New Roman"/>
            <w:color w:val="000000" w:themeColor="text1"/>
            <w:sz w:val="20"/>
            <w:szCs w:val="20"/>
            <w:lang w:val="en-GB"/>
          </w:rPr>
          <w:t xml:space="preserve">materials </w:t>
        </w:r>
      </w:ins>
      <w:ins w:id="12" w:author="Valentina Crobe" w:date="2020-09-18T11:14:00Z">
        <w:r w:rsidR="001B459F">
          <w:rPr>
            <w:rFonts w:ascii="Palatino Linotype" w:hAnsi="Palatino Linotype" w:cs="Times New Roman"/>
            <w:color w:val="000000" w:themeColor="text1"/>
            <w:sz w:val="20"/>
            <w:szCs w:val="20"/>
            <w:lang w:val="en-GB"/>
          </w:rPr>
          <w:t xml:space="preserve">and cleaning equipment </w:t>
        </w:r>
      </w:ins>
      <w:ins w:id="13" w:author="Valentina Crobe" w:date="2020-09-18T11:12:00Z">
        <w:r w:rsidR="001B459F">
          <w:rPr>
            <w:rFonts w:ascii="Palatino Linotype" w:hAnsi="Palatino Linotype" w:cs="Times New Roman"/>
            <w:color w:val="000000" w:themeColor="text1"/>
            <w:sz w:val="20"/>
            <w:szCs w:val="20"/>
            <w:lang w:val="en-GB"/>
          </w:rPr>
          <w:t xml:space="preserve">to prevent </w:t>
        </w:r>
      </w:ins>
      <w:ins w:id="14" w:author="Valentina Crobe" w:date="2020-09-18T11:13:00Z">
        <w:r w:rsidR="001B459F">
          <w:rPr>
            <w:rFonts w:ascii="Palatino Linotype" w:hAnsi="Palatino Linotype" w:cs="Times New Roman"/>
            <w:color w:val="000000" w:themeColor="text1"/>
            <w:sz w:val="20"/>
            <w:szCs w:val="20"/>
            <w:lang w:val="en-GB"/>
          </w:rPr>
          <w:t xml:space="preserve">the </w:t>
        </w:r>
      </w:ins>
      <w:ins w:id="15" w:author="Valentina Crobe" w:date="2020-09-18T11:12:00Z">
        <w:r w:rsidR="001B459F">
          <w:rPr>
            <w:rFonts w:ascii="Palatino Linotype" w:hAnsi="Palatino Linotype" w:cs="Times New Roman"/>
            <w:color w:val="000000" w:themeColor="text1"/>
            <w:sz w:val="20"/>
            <w:szCs w:val="20"/>
            <w:lang w:val="en-GB"/>
          </w:rPr>
          <w:t>risk of cross species contamination</w:t>
        </w:r>
      </w:ins>
      <w:ins w:id="16" w:author="Valentina Crobe" w:date="2020-09-18T11:13:00Z">
        <w:r w:rsidR="001B459F">
          <w:rPr>
            <w:rFonts w:ascii="Palatino Linotype" w:hAnsi="Palatino Linotype" w:cs="Times New Roman"/>
            <w:color w:val="000000" w:themeColor="text1"/>
            <w:sz w:val="20"/>
            <w:szCs w:val="20"/>
            <w:lang w:val="en-GB"/>
          </w:rPr>
          <w:t>.</w:t>
        </w:r>
      </w:ins>
    </w:p>
    <w:bookmarkEnd w:id="7"/>
    <w:p w14:paraId="79942E57" w14:textId="77777777" w:rsidR="00A87ECD" w:rsidRPr="00A87ECD" w:rsidRDefault="00A87ECD" w:rsidP="00A87ECD">
      <w:pPr>
        <w:spacing w:before="240"/>
        <w:jc w:val="both"/>
        <w:rPr>
          <w:rFonts w:ascii="Times New Roman" w:hAnsi="Times New Roman" w:cs="Times New Roman"/>
          <w:color w:val="000000"/>
          <w:lang w:val="en-GB"/>
        </w:rPr>
      </w:pPr>
    </w:p>
    <w:p w14:paraId="314965FE" w14:textId="77777777" w:rsidR="00A87ECD" w:rsidRPr="00A87ECD" w:rsidRDefault="00A87ECD" w:rsidP="00A87ECD">
      <w:pPr>
        <w:spacing w:after="240"/>
        <w:rPr>
          <w:rFonts w:ascii="Times New Roman" w:hAnsi="Times New Roman" w:cs="Times New Roman"/>
          <w:color w:val="000000"/>
          <w:lang w:val="en-GB"/>
        </w:rPr>
      </w:pPr>
      <w:r>
        <w:rPr>
          <w:rFonts w:ascii="Palatino Linotype" w:hAnsi="Palatino Linotype" w:cs="Times New Roman"/>
          <w:i/>
          <w:iCs/>
          <w:color w:val="000000" w:themeColor="text1"/>
          <w:sz w:val="20"/>
          <w:szCs w:val="20"/>
          <w:lang w:val="en-GB"/>
        </w:rPr>
        <w:t>R-codes </w:t>
      </w:r>
    </w:p>
    <w:p w14:paraId="67DAA095" w14:textId="77777777" w:rsidR="00A87ECD" w:rsidRPr="00A87ECD" w:rsidRDefault="00A87ECD" w:rsidP="00A87ECD">
      <w:pPr>
        <w:rPr>
          <w:rFonts w:ascii="Times New Roman" w:hAnsi="Times New Roman" w:cs="Times New Roman"/>
          <w:color w:val="000000"/>
          <w:lang w:val="en-GB"/>
        </w:rPr>
      </w:pPr>
      <w:r>
        <w:rPr>
          <w:rFonts w:ascii="Palatino Linotype" w:hAnsi="Palatino Linotype" w:cs="Times New Roman"/>
          <w:color w:val="000000"/>
          <w:sz w:val="20"/>
          <w:szCs w:val="20"/>
          <w:lang w:val="en-GB"/>
        </w:rPr>
        <w:t xml:space="preserve">R code for all models and plots are given in the </w:t>
      </w:r>
      <w:proofErr w:type="spellStart"/>
      <w:r>
        <w:rPr>
          <w:rFonts w:ascii="Palatino Linotype" w:hAnsi="Palatino Linotype" w:cs="Times New Roman"/>
          <w:color w:val="000000"/>
          <w:sz w:val="20"/>
          <w:szCs w:val="20"/>
          <w:lang w:val="en-GB"/>
        </w:rPr>
        <w:t>RMarkdown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r>
        <w:rPr>
          <w:rFonts w:ascii="Palatino Linotype" w:hAnsi="Palatino Linotype" w:cs="Times New Roman"/>
          <w:color w:val="000000"/>
          <w:sz w:val="20"/>
          <w:szCs w:val="20"/>
          <w:lang w:val="en-GB"/>
        </w:rPr>
        <w:t xml:space="preserve">Supplementary file </w:t>
      </w:r>
      <w:proofErr w:type="spellStart"/>
      <w:r w:rsidRPr="00A87ECD">
        <w:rPr>
          <w:rFonts w:ascii="Palatino Linotype" w:hAnsi="Palatino Linotype" w:cs="Times New Roman"/>
          <w:color w:val="000000"/>
          <w:sz w:val="20"/>
          <w:szCs w:val="20"/>
          <w:lang w:val="en-GB"/>
        </w:rPr>
        <w:t>R_data_food_Pecoraro_et_</w:t>
      </w:r>
      <w:proofErr w:type="gramStart"/>
      <w:r w:rsidRPr="00A87ECD">
        <w:rPr>
          <w:rFonts w:ascii="Palatino Linotype" w:hAnsi="Palatino Linotype" w:cs="Times New Roman"/>
          <w:color w:val="000000"/>
          <w:sz w:val="20"/>
          <w:szCs w:val="20"/>
          <w:lang w:val="en-GB"/>
        </w:rPr>
        <w:t>al.Rmd</w:t>
      </w:r>
      <w:proofErr w:type="spellEnd"/>
      <w:proofErr w:type="gramEnd"/>
      <w:r>
        <w:rPr>
          <w:rFonts w:ascii="Palatino Linotype" w:hAnsi="Palatino Linotype" w:cs="Times New Roman"/>
          <w:color w:val="000000"/>
          <w:sz w:val="20"/>
          <w:szCs w:val="20"/>
          <w:lang w:val="en-GB"/>
        </w:rPr>
        <w:t>.</w:t>
      </w:r>
      <w:r w:rsidRPr="00A87ECD">
        <w:rPr>
          <w:rFonts w:ascii="Palatino Linotype" w:hAnsi="Palatino Linotype" w:cs="Times New Roman"/>
          <w:color w:val="000000"/>
          <w:sz w:val="20"/>
          <w:szCs w:val="20"/>
          <w:lang w:val="en-GB"/>
        </w:rPr>
        <w:t> </w:t>
      </w:r>
    </w:p>
    <w:p w14:paraId="12D7DA45" w14:textId="77777777" w:rsidR="00A87ECD" w:rsidRPr="00A87ECD" w:rsidRDefault="00A87ECD">
      <w:pPr>
        <w:rPr>
          <w:lang w:val="en-GB"/>
        </w:rPr>
      </w:pPr>
    </w:p>
    <w:sectPr w:rsidR="00A87ECD" w:rsidRPr="00A87EC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8467D4" w14:textId="77777777" w:rsidR="008D69A2" w:rsidRDefault="008D69A2" w:rsidP="00A87ECD">
      <w:r>
        <w:separator/>
      </w:r>
    </w:p>
  </w:endnote>
  <w:endnote w:type="continuationSeparator" w:id="0">
    <w:p w14:paraId="3320F6E7" w14:textId="77777777" w:rsidR="008D69A2" w:rsidRDefault="008D69A2" w:rsidP="00A87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BBCA30" w14:textId="77777777" w:rsidR="008D69A2" w:rsidRDefault="008D69A2" w:rsidP="00A87ECD">
      <w:r>
        <w:separator/>
      </w:r>
    </w:p>
  </w:footnote>
  <w:footnote w:type="continuationSeparator" w:id="0">
    <w:p w14:paraId="7505ABF3" w14:textId="77777777" w:rsidR="008D69A2" w:rsidRDefault="008D69A2" w:rsidP="00A87ECD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Valentina Crobe">
    <w15:presenceInfo w15:providerId="Windows Live" w15:userId="8cb057cb14fed5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CA6"/>
    <w:rsid w:val="000E6CA6"/>
    <w:rsid w:val="000F1030"/>
    <w:rsid w:val="001B459F"/>
    <w:rsid w:val="001F1906"/>
    <w:rsid w:val="00284A03"/>
    <w:rsid w:val="004A67E8"/>
    <w:rsid w:val="004F4990"/>
    <w:rsid w:val="0057282A"/>
    <w:rsid w:val="007F77E9"/>
    <w:rsid w:val="00835822"/>
    <w:rsid w:val="00895220"/>
    <w:rsid w:val="008D69A2"/>
    <w:rsid w:val="009A6D56"/>
    <w:rsid w:val="009A70B3"/>
    <w:rsid w:val="00A87ECD"/>
    <w:rsid w:val="00B1784E"/>
    <w:rsid w:val="00C23A21"/>
    <w:rsid w:val="00D53D94"/>
    <w:rsid w:val="00E11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F8A69A"/>
  <w15:chartTrackingRefBased/>
  <w15:docId w15:val="{AC1280D6-A19C-964F-A192-9129BE7D2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F4990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F4990"/>
    <w:rPr>
      <w:rFonts w:ascii="Times New Roman" w:hAnsi="Times New Roman" w:cs="Times New Roman"/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87EC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87ECD"/>
    <w:rPr>
      <w:sz w:val="20"/>
      <w:szCs w:val="20"/>
    </w:rPr>
  </w:style>
  <w:style w:type="character" w:styleId="Rimandocommento">
    <w:name w:val="annotation reference"/>
    <w:uiPriority w:val="99"/>
    <w:semiHidden/>
    <w:unhideWhenUsed/>
    <w:rsid w:val="00A87ECD"/>
    <w:rPr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A87EC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7ECD"/>
  </w:style>
  <w:style w:type="paragraph" w:styleId="Pidipagina">
    <w:name w:val="footer"/>
    <w:basedOn w:val="Normale"/>
    <w:link w:val="PidipaginaCarattere"/>
    <w:uiPriority w:val="99"/>
    <w:unhideWhenUsed/>
    <w:rsid w:val="00A87EC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7E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554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Tinti</dc:creator>
  <cp:keywords/>
  <dc:description/>
  <cp:lastModifiedBy>Valentina Crobe</cp:lastModifiedBy>
  <cp:revision>2</cp:revision>
  <dcterms:created xsi:type="dcterms:W3CDTF">2020-09-18T10:30:00Z</dcterms:created>
  <dcterms:modified xsi:type="dcterms:W3CDTF">2020-09-18T10:30:00Z</dcterms:modified>
</cp:coreProperties>
</file>