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B43CA" w14:textId="486C7BF2" w:rsidR="00C71EF2" w:rsidRPr="008321A5" w:rsidRDefault="00C30F80" w:rsidP="00C30F80">
      <w:pPr>
        <w:spacing w:line="480" w:lineRule="auto"/>
        <w:rPr>
          <w:rFonts w:ascii="Times New Roman" w:hAnsi="Times New Roman" w:cs="Times New Roman"/>
          <w:b/>
          <w:sz w:val="24"/>
          <w:szCs w:val="24"/>
          <w:rPrChange w:id="0" w:author="Sheng Xiao" w:date="2024-07-30T18:27:00Z" w16du:dateUtc="2024-07-30T10:27:00Z">
            <w:rPr>
              <w:rFonts w:ascii="Times New Roman" w:hAnsi="Times New Roman" w:cs="Times New Roman"/>
              <w:b/>
              <w:szCs w:val="21"/>
            </w:rPr>
          </w:rPrChange>
        </w:rPr>
      </w:pPr>
      <w:bookmarkStart w:id="1" w:name="OLE_LINK3"/>
      <w:bookmarkStart w:id="2" w:name="OLE_LINK6"/>
      <w:r w:rsidRPr="008321A5">
        <w:rPr>
          <w:rFonts w:ascii="Times New Roman" w:hAnsi="Times New Roman" w:cs="Times New Roman"/>
          <w:b/>
          <w:sz w:val="24"/>
          <w:szCs w:val="24"/>
          <w:rPrChange w:id="3" w:author="Sheng Xiao" w:date="2024-07-30T18:27:00Z" w16du:dateUtc="2024-07-30T10:27:00Z">
            <w:rPr>
              <w:rFonts w:ascii="Times New Roman" w:hAnsi="Times New Roman" w:cs="Times New Roman"/>
              <w:b/>
              <w:szCs w:val="21"/>
            </w:rPr>
          </w:rPrChange>
        </w:rPr>
        <w:t xml:space="preserve">Table </w:t>
      </w:r>
      <w:ins w:id="4" w:author="Sheng Xiao" w:date="2024-07-06T03:00:00Z" w16du:dateUtc="2024-07-05T19:00:00Z">
        <w:r w:rsidR="00246BF6" w:rsidRPr="008321A5">
          <w:rPr>
            <w:rFonts w:ascii="Times New Roman" w:hAnsi="Times New Roman" w:cs="Times New Roman" w:hint="eastAsia"/>
            <w:b/>
            <w:sz w:val="24"/>
            <w:szCs w:val="24"/>
            <w:rPrChange w:id="5" w:author="Sheng Xiao" w:date="2024-07-30T18:27:00Z" w16du:dateUtc="2024-07-30T10:27:00Z">
              <w:rPr>
                <w:rFonts w:ascii="Times New Roman" w:hAnsi="Times New Roman" w:cs="Times New Roman" w:hint="eastAsia"/>
                <w:b/>
                <w:szCs w:val="21"/>
              </w:rPr>
            </w:rPrChange>
          </w:rPr>
          <w:t>S</w:t>
        </w:r>
      </w:ins>
      <w:r w:rsidRPr="008321A5">
        <w:rPr>
          <w:rFonts w:ascii="Times New Roman" w:hAnsi="Times New Roman" w:cs="Times New Roman"/>
          <w:b/>
          <w:sz w:val="24"/>
          <w:szCs w:val="24"/>
          <w:rPrChange w:id="6" w:author="Sheng Xiao" w:date="2024-07-30T18:27:00Z" w16du:dateUtc="2024-07-30T10:27:00Z">
            <w:rPr>
              <w:rFonts w:ascii="Times New Roman" w:hAnsi="Times New Roman" w:cs="Times New Roman"/>
              <w:b/>
              <w:szCs w:val="21"/>
            </w:rPr>
          </w:rPrChange>
        </w:rPr>
        <w:t>1</w:t>
      </w:r>
      <w:ins w:id="7" w:author="Sheng Xiao" w:date="2024-07-30T18:26:00Z" w16du:dateUtc="2024-07-30T10:26:00Z">
        <w:r w:rsidR="008321A5" w:rsidRPr="008321A5">
          <w:rPr>
            <w:rFonts w:ascii="Times New Roman" w:hAnsi="Times New Roman" w:cs="Times New Roman"/>
            <w:b/>
            <w:sz w:val="24"/>
            <w:szCs w:val="24"/>
            <w:rPrChange w:id="8" w:author="Sheng Xiao" w:date="2024-07-30T18:27:00Z" w16du:dateUtc="2024-07-30T10:27:00Z">
              <w:rPr>
                <w:rFonts w:ascii="Times New Roman" w:hAnsi="Times New Roman" w:cs="Times New Roman"/>
                <w:b/>
              </w:rPr>
            </w:rPrChange>
          </w:rPr>
          <w:t>.</w:t>
        </w:r>
      </w:ins>
      <w:r w:rsidRPr="008321A5">
        <w:rPr>
          <w:rFonts w:ascii="Times New Roman" w:hAnsi="Times New Roman" w:cs="Times New Roman" w:hint="eastAsia"/>
          <w:b/>
          <w:sz w:val="24"/>
          <w:szCs w:val="24"/>
          <w:rPrChange w:id="9" w:author="Sheng Xiao" w:date="2024-07-30T18:27:00Z" w16du:dateUtc="2024-07-30T10:27:00Z">
            <w:rPr>
              <w:rFonts w:ascii="Times New Roman" w:hAnsi="Times New Roman" w:cs="Times New Roman" w:hint="eastAsia"/>
              <w:b/>
              <w:szCs w:val="21"/>
            </w:rPr>
          </w:rPrChange>
        </w:rPr>
        <w:t xml:space="preserve"> </w:t>
      </w:r>
      <w:r w:rsidR="00C71EF2" w:rsidRPr="008321A5">
        <w:rPr>
          <w:rFonts w:ascii="Times New Roman" w:hAnsi="Times New Roman" w:cs="Times New Roman"/>
          <w:sz w:val="24"/>
          <w:szCs w:val="24"/>
          <w:rPrChange w:id="10" w:author="Sheng Xiao" w:date="2024-07-30T18:27:00Z" w16du:dateUtc="2024-07-30T10:27:00Z">
            <w:rPr>
              <w:rFonts w:ascii="Times New Roman" w:hAnsi="Times New Roman" w:cs="Times New Roman"/>
              <w:szCs w:val="21"/>
            </w:rPr>
          </w:rPrChange>
        </w:rPr>
        <w:t>Primer sequences</w:t>
      </w:r>
      <w:ins w:id="11" w:author="Sheng Xiao" w:date="2024-07-30T18:24:00Z" w16du:dateUtc="2024-07-30T10:24:00Z">
        <w:r w:rsidR="008321A5" w:rsidRPr="008321A5">
          <w:rPr>
            <w:rFonts w:ascii="Times New Roman" w:hAnsi="Times New Roman" w:cs="Times New Roman" w:hint="eastAsia"/>
            <w:sz w:val="24"/>
            <w:szCs w:val="24"/>
            <w:rPrChange w:id="12" w:author="Sheng Xiao" w:date="2024-07-30T18:27:00Z" w16du:dateUtc="2024-07-30T10:27:00Z">
              <w:rPr>
                <w:rFonts w:ascii="Times New Roman" w:hAnsi="Times New Roman" w:cs="Times New Roman" w:hint="eastAsia"/>
                <w:szCs w:val="21"/>
              </w:rPr>
            </w:rPrChange>
          </w:rPr>
          <w:t>.</w:t>
        </w:r>
      </w:ins>
      <w:r w:rsidR="00C71EF2" w:rsidRPr="008321A5">
        <w:rPr>
          <w:rFonts w:ascii="Times New Roman" w:hAnsi="Times New Roman" w:cs="Times New Roman"/>
          <w:sz w:val="24"/>
          <w:szCs w:val="24"/>
          <w:rPrChange w:id="13" w:author="Sheng Xiao" w:date="2024-07-30T18:27:00Z" w16du:dateUtc="2024-07-30T10:27:00Z">
            <w:rPr>
              <w:rFonts w:ascii="Times New Roman" w:hAnsi="Times New Roman" w:cs="Times New Roman"/>
              <w:szCs w:val="21"/>
            </w:rPr>
          </w:rPrChange>
        </w:rPr>
        <w:t xml:space="preserve"> </w:t>
      </w:r>
    </w:p>
    <w:tbl>
      <w:tblPr>
        <w:tblW w:w="12333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707"/>
        <w:gridCol w:w="4806"/>
        <w:gridCol w:w="4820"/>
      </w:tblGrid>
      <w:tr w:rsidR="00EE040A" w:rsidRPr="0003593A" w14:paraId="7D63AC8D" w14:textId="77777777" w:rsidTr="00EE040A">
        <w:tc>
          <w:tcPr>
            <w:tcW w:w="2707" w:type="dxa"/>
            <w:vMerge w:val="restart"/>
            <w:tcBorders>
              <w:top w:val="single" w:sz="4" w:space="0" w:color="auto"/>
            </w:tcBorders>
            <w:noWrap/>
            <w:vAlign w:val="center"/>
          </w:tcPr>
          <w:p w14:paraId="5B146057" w14:textId="77777777" w:rsidR="00EE040A" w:rsidRPr="0003593A" w:rsidRDefault="00EE040A" w:rsidP="00EE040A">
            <w:pPr>
              <w:widowControl/>
              <w:spacing w:before="60" w:after="60"/>
              <w:jc w:val="center"/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</w:pPr>
            <w:r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  <w:t xml:space="preserve">Gene </w:t>
            </w:r>
            <w:r>
              <w:rPr>
                <w:rFonts w:ascii="Times New Roman" w:eastAsia="宋体" w:hAnsi="Times New Roman" w:cs="Times New Roman" w:hint="eastAsia"/>
                <w:kern w:val="44"/>
                <w:sz w:val="22"/>
                <w:szCs w:val="44"/>
              </w:rPr>
              <w:t>n</w:t>
            </w:r>
            <w:r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  <w:t>ame</w:t>
            </w:r>
          </w:p>
        </w:tc>
        <w:tc>
          <w:tcPr>
            <w:tcW w:w="9626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</w:tcPr>
          <w:p w14:paraId="37C0E025" w14:textId="77777777" w:rsidR="00EE040A" w:rsidRPr="0003593A" w:rsidRDefault="00EE040A" w:rsidP="00EE040A">
            <w:pPr>
              <w:widowControl/>
              <w:spacing w:before="60" w:after="60"/>
              <w:jc w:val="center"/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</w:pPr>
            <w:r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  <w:t>Primer sequences</w:t>
            </w:r>
          </w:p>
        </w:tc>
      </w:tr>
      <w:tr w:rsidR="00EE040A" w:rsidRPr="0003593A" w14:paraId="24D59695" w14:textId="77777777" w:rsidTr="00EE040A">
        <w:tc>
          <w:tcPr>
            <w:tcW w:w="2707" w:type="dxa"/>
            <w:vMerge/>
            <w:tcBorders>
              <w:bottom w:val="single" w:sz="4" w:space="0" w:color="auto"/>
            </w:tcBorders>
            <w:noWrap/>
          </w:tcPr>
          <w:p w14:paraId="73DF9781" w14:textId="77777777" w:rsidR="00EE040A" w:rsidRPr="0003593A" w:rsidRDefault="00EE040A" w:rsidP="00EE040A">
            <w:pPr>
              <w:widowControl/>
              <w:spacing w:before="60" w:after="60"/>
              <w:jc w:val="center"/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</w:pPr>
          </w:p>
        </w:tc>
        <w:tc>
          <w:tcPr>
            <w:tcW w:w="480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63C41A7C" w14:textId="09DF8E33" w:rsidR="00EE040A" w:rsidRPr="0003593A" w:rsidRDefault="00EE040A" w:rsidP="00EE040A">
            <w:pPr>
              <w:widowControl/>
              <w:spacing w:before="60" w:after="60"/>
              <w:jc w:val="center"/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</w:pPr>
            <w:r>
              <w:rPr>
                <w:rFonts w:ascii="Times New Roman" w:eastAsia="宋体" w:hAnsi="Times New Roman" w:cs="Times New Roman" w:hint="eastAsia"/>
                <w:kern w:val="44"/>
                <w:sz w:val="22"/>
                <w:szCs w:val="44"/>
              </w:rPr>
              <w:t>F</w:t>
            </w:r>
            <w:r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  <w:t>orward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7538F32A" w14:textId="77777777" w:rsidR="00EE040A" w:rsidRPr="0003593A" w:rsidRDefault="00EE040A" w:rsidP="00EE040A">
            <w:pPr>
              <w:widowControl/>
              <w:spacing w:before="60" w:after="60"/>
              <w:jc w:val="center"/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</w:pPr>
            <w:r>
              <w:rPr>
                <w:rFonts w:ascii="Times New Roman" w:eastAsia="宋体" w:hAnsi="Times New Roman" w:cs="Times New Roman" w:hint="eastAsia"/>
                <w:kern w:val="44"/>
                <w:sz w:val="22"/>
                <w:szCs w:val="44"/>
              </w:rPr>
              <w:t>R</w:t>
            </w:r>
            <w:r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  <w:t>everse</w:t>
            </w:r>
          </w:p>
        </w:tc>
      </w:tr>
      <w:tr w:rsidR="00EE040A" w:rsidRPr="0003593A" w14:paraId="2D8540BC" w14:textId="77777777" w:rsidTr="00EE040A">
        <w:tc>
          <w:tcPr>
            <w:tcW w:w="2707" w:type="dxa"/>
            <w:tcBorders>
              <w:top w:val="single" w:sz="4" w:space="0" w:color="auto"/>
            </w:tcBorders>
            <w:noWrap/>
          </w:tcPr>
          <w:p w14:paraId="30FEA394" w14:textId="77777777" w:rsidR="00EE040A" w:rsidRPr="0003593A" w:rsidRDefault="00EE040A" w:rsidP="00EE040A">
            <w:pPr>
              <w:widowControl/>
              <w:spacing w:before="60" w:after="60"/>
              <w:jc w:val="center"/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</w:pPr>
            <w:r w:rsidRPr="0003593A"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  <w:t>Ctnnb1</w:t>
            </w:r>
          </w:p>
        </w:tc>
        <w:tc>
          <w:tcPr>
            <w:tcW w:w="4806" w:type="dxa"/>
            <w:tcBorders>
              <w:top w:val="single" w:sz="4" w:space="0" w:color="auto"/>
            </w:tcBorders>
          </w:tcPr>
          <w:p w14:paraId="33D62940" w14:textId="77777777" w:rsidR="00EE040A" w:rsidRPr="0003593A" w:rsidRDefault="00EE040A" w:rsidP="00EE040A">
            <w:pPr>
              <w:widowControl/>
              <w:spacing w:before="60" w:after="60"/>
              <w:jc w:val="center"/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</w:pPr>
            <w:r w:rsidRPr="0003593A"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  <w:t>5’- GTCTGAGGACAAGCCACAGGACTAC-3’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14:paraId="39F956D7" w14:textId="77777777" w:rsidR="00EE040A" w:rsidRPr="0003593A" w:rsidRDefault="00EE040A" w:rsidP="00EE040A">
            <w:pPr>
              <w:widowControl/>
              <w:spacing w:before="60" w:after="60"/>
              <w:jc w:val="center"/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</w:pPr>
            <w:r w:rsidRPr="0003593A"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  <w:t>5’- AATGTCCAGTCCGAGATCAGCA-3’</w:t>
            </w:r>
          </w:p>
        </w:tc>
      </w:tr>
      <w:tr w:rsidR="00EE040A" w:rsidRPr="0003593A" w14:paraId="530FE92D" w14:textId="77777777" w:rsidTr="00EE040A">
        <w:tc>
          <w:tcPr>
            <w:tcW w:w="2707" w:type="dxa"/>
            <w:noWrap/>
          </w:tcPr>
          <w:p w14:paraId="6C1142D6" w14:textId="77777777" w:rsidR="00EE040A" w:rsidRPr="0003593A" w:rsidRDefault="00EE040A" w:rsidP="00EE040A">
            <w:pPr>
              <w:widowControl/>
              <w:spacing w:before="60" w:after="60"/>
              <w:jc w:val="center"/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</w:pPr>
            <w:proofErr w:type="spellStart"/>
            <w:r w:rsidRPr="0003593A"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  <w:t>Gapdh</w:t>
            </w:r>
            <w:proofErr w:type="spellEnd"/>
          </w:p>
        </w:tc>
        <w:tc>
          <w:tcPr>
            <w:tcW w:w="4806" w:type="dxa"/>
          </w:tcPr>
          <w:p w14:paraId="6D3E0413" w14:textId="77777777" w:rsidR="00EE040A" w:rsidRPr="0003593A" w:rsidRDefault="00EE040A" w:rsidP="00EE040A">
            <w:pPr>
              <w:widowControl/>
              <w:spacing w:before="60" w:after="60"/>
              <w:jc w:val="center"/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</w:pPr>
            <w:r w:rsidRPr="0003593A"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  <w:t>5’- GGCACAGTCAAGGCTGAGAATG-3’</w:t>
            </w:r>
          </w:p>
        </w:tc>
        <w:tc>
          <w:tcPr>
            <w:tcW w:w="4820" w:type="dxa"/>
          </w:tcPr>
          <w:p w14:paraId="7F2F4250" w14:textId="77777777" w:rsidR="00EE040A" w:rsidRPr="0003593A" w:rsidRDefault="00EE040A" w:rsidP="00EE040A">
            <w:pPr>
              <w:widowControl/>
              <w:spacing w:before="60" w:after="60"/>
              <w:jc w:val="center"/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</w:pPr>
            <w:r w:rsidRPr="0003593A"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  <w:t>5’- ATGGTGGTGAAGACGCCAGTA-3’</w:t>
            </w:r>
          </w:p>
        </w:tc>
      </w:tr>
      <w:tr w:rsidR="00EE040A" w:rsidRPr="0003593A" w14:paraId="6C87B00B" w14:textId="77777777" w:rsidTr="00EE040A">
        <w:tc>
          <w:tcPr>
            <w:tcW w:w="2707" w:type="dxa"/>
            <w:noWrap/>
          </w:tcPr>
          <w:p w14:paraId="247155C4" w14:textId="77777777" w:rsidR="00EE040A" w:rsidRPr="0003593A" w:rsidRDefault="00EE040A" w:rsidP="00EE040A">
            <w:pPr>
              <w:widowControl/>
              <w:spacing w:before="60" w:after="60"/>
              <w:jc w:val="center"/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</w:pPr>
            <w:r w:rsidRPr="0003593A"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  <w:t>Rock1</w:t>
            </w:r>
          </w:p>
        </w:tc>
        <w:tc>
          <w:tcPr>
            <w:tcW w:w="4806" w:type="dxa"/>
          </w:tcPr>
          <w:p w14:paraId="2AF401B1" w14:textId="77777777" w:rsidR="00EE040A" w:rsidRPr="0003593A" w:rsidRDefault="00EE040A" w:rsidP="00EE040A">
            <w:pPr>
              <w:widowControl/>
              <w:spacing w:before="60" w:after="60"/>
              <w:jc w:val="center"/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</w:pPr>
            <w:r w:rsidRPr="0003593A"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  <w:t>5’- TGCCAATAGTCCTTGGGTTGTTC-3’</w:t>
            </w:r>
          </w:p>
        </w:tc>
        <w:tc>
          <w:tcPr>
            <w:tcW w:w="4820" w:type="dxa"/>
          </w:tcPr>
          <w:p w14:paraId="6DF1B3B2" w14:textId="77777777" w:rsidR="00EE040A" w:rsidRPr="0003593A" w:rsidRDefault="00EE040A" w:rsidP="00EE040A">
            <w:pPr>
              <w:widowControl/>
              <w:spacing w:before="60" w:after="60"/>
              <w:jc w:val="center"/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</w:pPr>
            <w:r w:rsidRPr="0003593A"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  <w:t>5’- CAAGGTCTCCACCAGGCATGTA-3’</w:t>
            </w:r>
          </w:p>
        </w:tc>
      </w:tr>
      <w:tr w:rsidR="00EE040A" w:rsidRPr="0003593A" w14:paraId="2B77FB03" w14:textId="77777777" w:rsidTr="00EE040A">
        <w:tc>
          <w:tcPr>
            <w:tcW w:w="2707" w:type="dxa"/>
            <w:noWrap/>
          </w:tcPr>
          <w:p w14:paraId="2C7983EB" w14:textId="77777777" w:rsidR="00EE040A" w:rsidRPr="0003593A" w:rsidRDefault="00EE040A" w:rsidP="00EE040A">
            <w:pPr>
              <w:widowControl/>
              <w:spacing w:before="60" w:after="60"/>
              <w:jc w:val="center"/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</w:pPr>
            <w:proofErr w:type="spellStart"/>
            <w:r w:rsidRPr="0003593A"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  <w:t>Ocln</w:t>
            </w:r>
            <w:proofErr w:type="spellEnd"/>
          </w:p>
        </w:tc>
        <w:tc>
          <w:tcPr>
            <w:tcW w:w="4806" w:type="dxa"/>
          </w:tcPr>
          <w:p w14:paraId="4CC693D4" w14:textId="77777777" w:rsidR="00EE040A" w:rsidRPr="0003593A" w:rsidRDefault="00EE040A" w:rsidP="00EE040A">
            <w:pPr>
              <w:widowControl/>
              <w:spacing w:before="60" w:after="60"/>
              <w:jc w:val="center"/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</w:pPr>
            <w:r w:rsidRPr="0003593A"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  <w:t>5’- GTCTTGGGAGCCTTGACATCTTG-3’</w:t>
            </w:r>
          </w:p>
        </w:tc>
        <w:tc>
          <w:tcPr>
            <w:tcW w:w="4820" w:type="dxa"/>
          </w:tcPr>
          <w:p w14:paraId="79221476" w14:textId="77777777" w:rsidR="00EE040A" w:rsidRPr="0003593A" w:rsidRDefault="00EE040A" w:rsidP="00EE040A">
            <w:pPr>
              <w:widowControl/>
              <w:spacing w:before="60" w:after="60"/>
              <w:jc w:val="center"/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</w:pPr>
            <w:r w:rsidRPr="0003593A"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  <w:t>5’- GCATTGGTCGAACGTGCATC-3’</w:t>
            </w:r>
          </w:p>
        </w:tc>
      </w:tr>
      <w:tr w:rsidR="00EE040A" w:rsidRPr="0003593A" w14:paraId="3D337BB6" w14:textId="77777777" w:rsidTr="00EE040A">
        <w:tc>
          <w:tcPr>
            <w:tcW w:w="2707" w:type="dxa"/>
            <w:noWrap/>
          </w:tcPr>
          <w:p w14:paraId="34E57D94" w14:textId="77777777" w:rsidR="00EE040A" w:rsidRPr="0003593A" w:rsidRDefault="00EE040A" w:rsidP="00EE040A">
            <w:pPr>
              <w:widowControl/>
              <w:spacing w:before="60" w:after="60"/>
              <w:jc w:val="center"/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</w:pPr>
            <w:proofErr w:type="spellStart"/>
            <w:r w:rsidRPr="0003593A"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  <w:t>Mylpf</w:t>
            </w:r>
            <w:proofErr w:type="spellEnd"/>
          </w:p>
        </w:tc>
        <w:tc>
          <w:tcPr>
            <w:tcW w:w="4806" w:type="dxa"/>
          </w:tcPr>
          <w:p w14:paraId="630F6849" w14:textId="77777777" w:rsidR="00EE040A" w:rsidRPr="0003593A" w:rsidRDefault="00EE040A" w:rsidP="00EE040A">
            <w:pPr>
              <w:widowControl/>
              <w:spacing w:before="60" w:after="60"/>
              <w:jc w:val="center"/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</w:pPr>
            <w:r w:rsidRPr="0003593A"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  <w:t>5’- GAGCTACTGCCTTGCCCTCA -3’</w:t>
            </w:r>
          </w:p>
        </w:tc>
        <w:tc>
          <w:tcPr>
            <w:tcW w:w="4820" w:type="dxa"/>
          </w:tcPr>
          <w:p w14:paraId="6120AA55" w14:textId="77777777" w:rsidR="00EE040A" w:rsidRPr="0003593A" w:rsidRDefault="00EE040A" w:rsidP="00EE040A">
            <w:pPr>
              <w:widowControl/>
              <w:spacing w:before="60" w:after="60"/>
              <w:jc w:val="center"/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</w:pPr>
            <w:r w:rsidRPr="0003593A"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  <w:t>5’- TGTCAATAATGCCATCCCTGTTC-3’</w:t>
            </w:r>
          </w:p>
        </w:tc>
      </w:tr>
      <w:tr w:rsidR="00EE040A" w:rsidRPr="0003593A" w14:paraId="0A5AA63E" w14:textId="77777777" w:rsidTr="00EE040A">
        <w:tc>
          <w:tcPr>
            <w:tcW w:w="2707" w:type="dxa"/>
            <w:noWrap/>
          </w:tcPr>
          <w:p w14:paraId="7B1DC01E" w14:textId="77777777" w:rsidR="00EE040A" w:rsidRPr="0003593A" w:rsidRDefault="00EE040A" w:rsidP="00EE040A">
            <w:pPr>
              <w:widowControl/>
              <w:spacing w:before="60" w:after="60"/>
              <w:jc w:val="center"/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</w:pPr>
            <w:r w:rsidRPr="0003593A"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  <w:t>F11r</w:t>
            </w:r>
          </w:p>
        </w:tc>
        <w:tc>
          <w:tcPr>
            <w:tcW w:w="4806" w:type="dxa"/>
          </w:tcPr>
          <w:p w14:paraId="3F603848" w14:textId="77777777" w:rsidR="00EE040A" w:rsidRPr="0003593A" w:rsidRDefault="00EE040A" w:rsidP="00EE040A">
            <w:pPr>
              <w:widowControl/>
              <w:spacing w:before="60" w:after="60"/>
              <w:jc w:val="center"/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</w:pPr>
            <w:r w:rsidRPr="0003593A"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  <w:t>5’- CGCGTCGGGATTGAAACTG-3’</w:t>
            </w:r>
          </w:p>
        </w:tc>
        <w:tc>
          <w:tcPr>
            <w:tcW w:w="4820" w:type="dxa"/>
          </w:tcPr>
          <w:p w14:paraId="695C05E2" w14:textId="77777777" w:rsidR="00EE040A" w:rsidRPr="0003593A" w:rsidRDefault="00EE040A" w:rsidP="00EE040A">
            <w:pPr>
              <w:widowControl/>
              <w:spacing w:before="60" w:after="60"/>
              <w:jc w:val="center"/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</w:pPr>
            <w:r w:rsidRPr="0003593A"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  <w:t>5’- GAACCCTTGCCTTGCACCA-3’</w:t>
            </w:r>
          </w:p>
        </w:tc>
      </w:tr>
      <w:tr w:rsidR="00EE040A" w:rsidRPr="0003593A" w14:paraId="4FA003BA" w14:textId="77777777" w:rsidTr="00EE040A">
        <w:tc>
          <w:tcPr>
            <w:tcW w:w="2707" w:type="dxa"/>
            <w:noWrap/>
          </w:tcPr>
          <w:p w14:paraId="52A844A8" w14:textId="77777777" w:rsidR="00EE040A" w:rsidRPr="0003593A" w:rsidRDefault="00EE040A" w:rsidP="00EE040A">
            <w:pPr>
              <w:widowControl/>
              <w:spacing w:before="60" w:after="60"/>
              <w:jc w:val="center"/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</w:pPr>
            <w:r w:rsidRPr="0003593A"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  <w:t>Rhoa</w:t>
            </w:r>
          </w:p>
        </w:tc>
        <w:tc>
          <w:tcPr>
            <w:tcW w:w="4806" w:type="dxa"/>
          </w:tcPr>
          <w:p w14:paraId="1C5EBA59" w14:textId="77777777" w:rsidR="00EE040A" w:rsidRPr="0003593A" w:rsidRDefault="00EE040A" w:rsidP="00EE040A">
            <w:pPr>
              <w:widowControl/>
              <w:spacing w:before="60" w:after="60"/>
              <w:jc w:val="center"/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</w:pPr>
            <w:r w:rsidRPr="0003593A"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  <w:t>5’- CAGCAAGGACCAGTTCCCAGA-3’</w:t>
            </w:r>
          </w:p>
        </w:tc>
        <w:tc>
          <w:tcPr>
            <w:tcW w:w="4820" w:type="dxa"/>
          </w:tcPr>
          <w:p w14:paraId="791FAF96" w14:textId="77777777" w:rsidR="00EE040A" w:rsidRPr="0003593A" w:rsidRDefault="00EE040A" w:rsidP="00EE040A">
            <w:pPr>
              <w:widowControl/>
              <w:spacing w:before="60" w:after="60"/>
              <w:jc w:val="center"/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</w:pPr>
            <w:r w:rsidRPr="0003593A"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  <w:t>5’-AGCTGTGTCCCATAAAGCCAACTC-3’</w:t>
            </w:r>
          </w:p>
        </w:tc>
      </w:tr>
      <w:tr w:rsidR="00EE040A" w:rsidRPr="0003593A" w14:paraId="5BCAD76C" w14:textId="77777777" w:rsidTr="00EE040A">
        <w:tc>
          <w:tcPr>
            <w:tcW w:w="2707" w:type="dxa"/>
            <w:noWrap/>
          </w:tcPr>
          <w:p w14:paraId="48BBE8B0" w14:textId="77777777" w:rsidR="00EE040A" w:rsidRPr="0003593A" w:rsidRDefault="00EE040A" w:rsidP="00EE040A">
            <w:pPr>
              <w:widowControl/>
              <w:spacing w:before="60" w:after="60"/>
              <w:jc w:val="center"/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</w:pPr>
            <w:r w:rsidRPr="0003593A"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  <w:t>Rac1</w:t>
            </w:r>
          </w:p>
        </w:tc>
        <w:tc>
          <w:tcPr>
            <w:tcW w:w="4806" w:type="dxa"/>
          </w:tcPr>
          <w:p w14:paraId="6BDA73EA" w14:textId="77777777" w:rsidR="00EE040A" w:rsidRPr="0003593A" w:rsidRDefault="00EE040A" w:rsidP="00EE040A">
            <w:pPr>
              <w:widowControl/>
              <w:spacing w:before="60" w:after="60"/>
              <w:jc w:val="center"/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</w:pPr>
            <w:r w:rsidRPr="0003593A"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  <w:t>5’- CCTGCTCATCAGTTACACGACCA-3’</w:t>
            </w:r>
          </w:p>
        </w:tc>
        <w:tc>
          <w:tcPr>
            <w:tcW w:w="4820" w:type="dxa"/>
          </w:tcPr>
          <w:p w14:paraId="369DB8E4" w14:textId="77777777" w:rsidR="00EE040A" w:rsidRPr="0003593A" w:rsidRDefault="00EE040A" w:rsidP="00EE040A">
            <w:pPr>
              <w:widowControl/>
              <w:spacing w:before="60" w:after="60"/>
              <w:jc w:val="center"/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</w:pPr>
            <w:r w:rsidRPr="0003593A"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  <w:t>5’- GTCCCAGAGGCCCAGATTCA-3’</w:t>
            </w:r>
          </w:p>
        </w:tc>
      </w:tr>
      <w:tr w:rsidR="00EE040A" w:rsidRPr="0003593A" w14:paraId="52A05F79" w14:textId="77777777" w:rsidTr="00EE040A">
        <w:tc>
          <w:tcPr>
            <w:tcW w:w="2707" w:type="dxa"/>
            <w:noWrap/>
          </w:tcPr>
          <w:p w14:paraId="0FB726D9" w14:textId="77777777" w:rsidR="00EE040A" w:rsidRPr="0003593A" w:rsidRDefault="00EE040A" w:rsidP="00EE040A">
            <w:pPr>
              <w:widowControl/>
              <w:spacing w:before="60" w:after="60"/>
              <w:jc w:val="center"/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</w:pPr>
            <w:r w:rsidRPr="0003593A"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  <w:t>Cdc42</w:t>
            </w:r>
          </w:p>
        </w:tc>
        <w:tc>
          <w:tcPr>
            <w:tcW w:w="4806" w:type="dxa"/>
          </w:tcPr>
          <w:p w14:paraId="005A19CB" w14:textId="77777777" w:rsidR="00EE040A" w:rsidRPr="0003593A" w:rsidRDefault="00EE040A" w:rsidP="00EE040A">
            <w:pPr>
              <w:widowControl/>
              <w:spacing w:before="60" w:after="60"/>
              <w:jc w:val="center"/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</w:pPr>
            <w:r w:rsidRPr="0003593A"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  <w:t>5’- CGGGATCTGAAGGCTGTCAAGTA-3’</w:t>
            </w:r>
          </w:p>
        </w:tc>
        <w:tc>
          <w:tcPr>
            <w:tcW w:w="4820" w:type="dxa"/>
          </w:tcPr>
          <w:p w14:paraId="1B9C34C0" w14:textId="77777777" w:rsidR="00EE040A" w:rsidRPr="0003593A" w:rsidRDefault="00EE040A" w:rsidP="00EE040A">
            <w:pPr>
              <w:widowControl/>
              <w:spacing w:before="60" w:after="60"/>
              <w:jc w:val="center"/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</w:pPr>
            <w:r w:rsidRPr="0003593A"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  <w:t>5’- AGGCTCCAAGGCAGCCAATA-3’</w:t>
            </w:r>
          </w:p>
        </w:tc>
      </w:tr>
      <w:tr w:rsidR="00EE040A" w:rsidRPr="0003593A" w14:paraId="0F1B04ED" w14:textId="77777777" w:rsidTr="00EE040A">
        <w:tc>
          <w:tcPr>
            <w:tcW w:w="2707" w:type="dxa"/>
            <w:noWrap/>
          </w:tcPr>
          <w:p w14:paraId="6D7B963F" w14:textId="77777777" w:rsidR="00EE040A" w:rsidRPr="0003593A" w:rsidRDefault="00EE040A" w:rsidP="00EE040A">
            <w:pPr>
              <w:widowControl/>
              <w:spacing w:before="60" w:after="60"/>
              <w:jc w:val="center"/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</w:pPr>
            <w:r w:rsidRPr="0003593A"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  <w:t>Igsf5</w:t>
            </w:r>
          </w:p>
        </w:tc>
        <w:tc>
          <w:tcPr>
            <w:tcW w:w="4806" w:type="dxa"/>
          </w:tcPr>
          <w:p w14:paraId="393FE14E" w14:textId="77777777" w:rsidR="00EE040A" w:rsidRPr="0003593A" w:rsidRDefault="00EE040A" w:rsidP="00EE040A">
            <w:pPr>
              <w:widowControl/>
              <w:spacing w:before="60" w:after="60"/>
              <w:jc w:val="center"/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</w:pPr>
            <w:r w:rsidRPr="0003593A"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  <w:t>5’- AAGCAGATCCCGAGACATGGTTA-3’</w:t>
            </w:r>
          </w:p>
        </w:tc>
        <w:tc>
          <w:tcPr>
            <w:tcW w:w="4820" w:type="dxa"/>
          </w:tcPr>
          <w:p w14:paraId="62B32EE5" w14:textId="77777777" w:rsidR="00EE040A" w:rsidRPr="0003593A" w:rsidRDefault="00EE040A" w:rsidP="00EE040A">
            <w:pPr>
              <w:widowControl/>
              <w:spacing w:before="60" w:after="60"/>
              <w:jc w:val="center"/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</w:pPr>
            <w:r w:rsidRPr="0003593A"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  <w:t>5’- GGCTACTGCGTTGTTCTGGAAG-3’</w:t>
            </w:r>
          </w:p>
        </w:tc>
      </w:tr>
      <w:tr w:rsidR="00EE040A" w:rsidRPr="0003593A" w14:paraId="11C3380E" w14:textId="77777777" w:rsidTr="00EE040A">
        <w:tc>
          <w:tcPr>
            <w:tcW w:w="2707" w:type="dxa"/>
            <w:noWrap/>
          </w:tcPr>
          <w:p w14:paraId="1A98A3A2" w14:textId="77777777" w:rsidR="00EE040A" w:rsidRPr="0003593A" w:rsidRDefault="00EE040A" w:rsidP="00EE040A">
            <w:pPr>
              <w:widowControl/>
              <w:spacing w:before="60" w:after="60"/>
              <w:jc w:val="center"/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</w:pPr>
            <w:r w:rsidRPr="0003593A"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  <w:t>Tjp1</w:t>
            </w:r>
          </w:p>
        </w:tc>
        <w:tc>
          <w:tcPr>
            <w:tcW w:w="4806" w:type="dxa"/>
          </w:tcPr>
          <w:p w14:paraId="6CCA45C8" w14:textId="77777777" w:rsidR="00EE040A" w:rsidRPr="0003593A" w:rsidRDefault="00EE040A" w:rsidP="00EE040A">
            <w:pPr>
              <w:widowControl/>
              <w:spacing w:before="60" w:after="60"/>
              <w:jc w:val="center"/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</w:pPr>
            <w:r w:rsidRPr="0003593A"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  <w:t>5’- CCATCTTTGGACCGATTGCTG-3’</w:t>
            </w:r>
          </w:p>
        </w:tc>
        <w:tc>
          <w:tcPr>
            <w:tcW w:w="4820" w:type="dxa"/>
          </w:tcPr>
          <w:p w14:paraId="26E3F1E2" w14:textId="77777777" w:rsidR="00EE040A" w:rsidRPr="0003593A" w:rsidRDefault="00EE040A" w:rsidP="00EE040A">
            <w:pPr>
              <w:widowControl/>
              <w:spacing w:before="60" w:after="60"/>
              <w:jc w:val="center"/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</w:pPr>
            <w:r w:rsidRPr="0003593A"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  <w:t>5’- TAATGCCCGAGCTCCGATG-3’</w:t>
            </w:r>
          </w:p>
        </w:tc>
      </w:tr>
      <w:tr w:rsidR="00EE040A" w:rsidRPr="0003593A" w14:paraId="6C0BDAFB" w14:textId="77777777" w:rsidTr="00EE040A">
        <w:tc>
          <w:tcPr>
            <w:tcW w:w="2707" w:type="dxa"/>
            <w:noWrap/>
          </w:tcPr>
          <w:p w14:paraId="094A3978" w14:textId="77777777" w:rsidR="00EE040A" w:rsidRPr="0003593A" w:rsidRDefault="00EE040A" w:rsidP="00EE040A">
            <w:pPr>
              <w:widowControl/>
              <w:spacing w:before="60" w:after="60"/>
              <w:jc w:val="center"/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</w:pPr>
            <w:r w:rsidRPr="0003593A"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  <w:t>Cldn2</w:t>
            </w:r>
          </w:p>
        </w:tc>
        <w:tc>
          <w:tcPr>
            <w:tcW w:w="4806" w:type="dxa"/>
          </w:tcPr>
          <w:p w14:paraId="7F8B75E6" w14:textId="77777777" w:rsidR="00EE040A" w:rsidRPr="0003593A" w:rsidRDefault="00EE040A" w:rsidP="00EE040A">
            <w:pPr>
              <w:widowControl/>
              <w:spacing w:before="60" w:after="60"/>
              <w:jc w:val="center"/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</w:pPr>
            <w:r w:rsidRPr="0003593A"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  <w:t>5’- TTTCCGCTGGAGCATCTCT-3’</w:t>
            </w:r>
          </w:p>
        </w:tc>
        <w:tc>
          <w:tcPr>
            <w:tcW w:w="4820" w:type="dxa"/>
          </w:tcPr>
          <w:p w14:paraId="2436F96F" w14:textId="77777777" w:rsidR="00EE040A" w:rsidRPr="0003593A" w:rsidRDefault="00EE040A" w:rsidP="00EE040A">
            <w:pPr>
              <w:widowControl/>
              <w:spacing w:before="60" w:after="60"/>
              <w:jc w:val="center"/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</w:pPr>
            <w:r w:rsidRPr="0003593A"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  <w:t>5’- TGTCTCTGGCAAGCTGACTTCT-3’</w:t>
            </w:r>
          </w:p>
        </w:tc>
      </w:tr>
      <w:tr w:rsidR="00EE040A" w:rsidRPr="0003593A" w14:paraId="00EFE68D" w14:textId="77777777" w:rsidTr="00EE040A">
        <w:tc>
          <w:tcPr>
            <w:tcW w:w="2707" w:type="dxa"/>
            <w:noWrap/>
          </w:tcPr>
          <w:p w14:paraId="1DDCD036" w14:textId="77777777" w:rsidR="00EE040A" w:rsidRPr="0003593A" w:rsidRDefault="00EE040A" w:rsidP="00EE040A">
            <w:pPr>
              <w:widowControl/>
              <w:spacing w:before="60" w:after="60"/>
              <w:jc w:val="center"/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</w:pPr>
            <w:r w:rsidRPr="0003593A"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  <w:t>Actg1</w:t>
            </w:r>
          </w:p>
        </w:tc>
        <w:tc>
          <w:tcPr>
            <w:tcW w:w="4806" w:type="dxa"/>
          </w:tcPr>
          <w:p w14:paraId="3B2C795D" w14:textId="77777777" w:rsidR="00EE040A" w:rsidRPr="0003593A" w:rsidRDefault="00EE040A" w:rsidP="00EE040A">
            <w:pPr>
              <w:widowControl/>
              <w:spacing w:before="60" w:after="60"/>
              <w:jc w:val="center"/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</w:pPr>
            <w:r w:rsidRPr="0003593A"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  <w:t>5’- CCGGCTTACACTGCGTTTC-3’</w:t>
            </w:r>
          </w:p>
        </w:tc>
        <w:tc>
          <w:tcPr>
            <w:tcW w:w="4820" w:type="dxa"/>
          </w:tcPr>
          <w:p w14:paraId="3438C525" w14:textId="77777777" w:rsidR="00EE040A" w:rsidRPr="0003593A" w:rsidRDefault="00EE040A" w:rsidP="00EE040A">
            <w:pPr>
              <w:widowControl/>
              <w:spacing w:before="60" w:after="60"/>
              <w:jc w:val="center"/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</w:pPr>
            <w:r w:rsidRPr="0003593A"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  <w:t>5’- ACATGCCGGAGCCATTGTC-3’</w:t>
            </w:r>
          </w:p>
        </w:tc>
      </w:tr>
      <w:tr w:rsidR="00EE040A" w:rsidRPr="0003593A" w14:paraId="2F1BE82D" w14:textId="77777777" w:rsidTr="00EE040A">
        <w:tc>
          <w:tcPr>
            <w:tcW w:w="2707" w:type="dxa"/>
            <w:noWrap/>
          </w:tcPr>
          <w:p w14:paraId="0E6C54FD" w14:textId="77777777" w:rsidR="00EE040A" w:rsidRPr="0003593A" w:rsidRDefault="00EE040A" w:rsidP="00EE040A">
            <w:pPr>
              <w:widowControl/>
              <w:spacing w:before="60" w:after="60"/>
              <w:jc w:val="center"/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</w:pPr>
            <w:r w:rsidRPr="0003593A"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  <w:t>Cfl1</w:t>
            </w:r>
          </w:p>
        </w:tc>
        <w:tc>
          <w:tcPr>
            <w:tcW w:w="4806" w:type="dxa"/>
          </w:tcPr>
          <w:p w14:paraId="6D05365D" w14:textId="77777777" w:rsidR="00EE040A" w:rsidRPr="0003593A" w:rsidRDefault="00EE040A" w:rsidP="00EE040A">
            <w:pPr>
              <w:widowControl/>
              <w:spacing w:before="60" w:after="60"/>
              <w:jc w:val="center"/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</w:pPr>
            <w:r w:rsidRPr="0003593A"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  <w:t>5’- CAAGATGCTGCCAGACAAGGAC-3’</w:t>
            </w:r>
          </w:p>
        </w:tc>
        <w:tc>
          <w:tcPr>
            <w:tcW w:w="4820" w:type="dxa"/>
          </w:tcPr>
          <w:p w14:paraId="7C038BEC" w14:textId="77777777" w:rsidR="00EE040A" w:rsidRPr="0003593A" w:rsidRDefault="00EE040A" w:rsidP="00EE040A">
            <w:pPr>
              <w:widowControl/>
              <w:spacing w:before="60" w:after="60"/>
              <w:jc w:val="center"/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</w:pPr>
            <w:r w:rsidRPr="0003593A">
              <w:rPr>
                <w:rFonts w:ascii="Times New Roman" w:eastAsia="宋体" w:hAnsi="Times New Roman" w:cs="Times New Roman"/>
                <w:kern w:val="44"/>
                <w:sz w:val="22"/>
                <w:szCs w:val="44"/>
              </w:rPr>
              <w:t>5’- GCATCCTTGGAGCTGGCATAG-3’</w:t>
            </w:r>
          </w:p>
        </w:tc>
      </w:tr>
    </w:tbl>
    <w:p w14:paraId="5CA6E189" w14:textId="77777777" w:rsidR="00BF0363" w:rsidRDefault="00BF0363">
      <w:r>
        <w:br w:type="page"/>
      </w:r>
    </w:p>
    <w:p w14:paraId="092720C9" w14:textId="77777777" w:rsidR="000A60E5" w:rsidRDefault="000A60E5">
      <w:pPr>
        <w:sectPr w:rsidR="000A60E5" w:rsidSect="00084E13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14:paraId="7343514B" w14:textId="6D1B24A1" w:rsidR="00EE040A" w:rsidRPr="00C30F80" w:rsidRDefault="000A60E5" w:rsidP="00C30F8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C30F80">
        <w:rPr>
          <w:rFonts w:ascii="Times New Roman" w:hAnsi="Times New Roman" w:cs="Times New Roman" w:hint="eastAsia"/>
          <w:b/>
          <w:sz w:val="24"/>
          <w:szCs w:val="24"/>
        </w:rPr>
        <w:lastRenderedPageBreak/>
        <w:t>T</w:t>
      </w:r>
      <w:r w:rsidRPr="00C30F80">
        <w:rPr>
          <w:rFonts w:ascii="Times New Roman" w:hAnsi="Times New Roman" w:cs="Times New Roman"/>
          <w:b/>
          <w:sz w:val="24"/>
          <w:szCs w:val="24"/>
        </w:rPr>
        <w:t>able</w:t>
      </w:r>
      <w:r w:rsidR="00C30F80">
        <w:rPr>
          <w:rFonts w:ascii="Times New Roman" w:hAnsi="Times New Roman" w:cs="Times New Roman"/>
          <w:b/>
          <w:sz w:val="24"/>
          <w:szCs w:val="24"/>
        </w:rPr>
        <w:t xml:space="preserve"> </w:t>
      </w:r>
      <w:ins w:id="14" w:author="Sheng Xiao" w:date="2024-07-06T03:00:00Z" w16du:dateUtc="2024-07-05T19:00:00Z">
        <w:r w:rsidR="00246BF6">
          <w:rPr>
            <w:rFonts w:ascii="Times New Roman" w:hAnsi="Times New Roman" w:cs="Times New Roman" w:hint="eastAsia"/>
            <w:b/>
            <w:sz w:val="24"/>
            <w:szCs w:val="24"/>
          </w:rPr>
          <w:t>S</w:t>
        </w:r>
      </w:ins>
      <w:r w:rsidR="00D17F3E">
        <w:rPr>
          <w:rFonts w:ascii="Times New Roman" w:hAnsi="Times New Roman" w:cs="Times New Roman" w:hint="eastAsia"/>
          <w:b/>
          <w:sz w:val="24"/>
          <w:szCs w:val="24"/>
        </w:rPr>
        <w:t>2</w:t>
      </w:r>
      <w:ins w:id="15" w:author="Sheng Xiao" w:date="2024-07-30T18:26:00Z" w16du:dateUtc="2024-07-30T10:26:00Z">
        <w:r w:rsidR="008321A5" w:rsidRPr="00EC3FC3">
          <w:rPr>
            <w:rFonts w:ascii="Times New Roman" w:hAnsi="Times New Roman" w:cs="Times New Roman"/>
            <w:b/>
          </w:rPr>
          <w:t>.</w:t>
        </w:r>
      </w:ins>
      <w:r w:rsidR="00D17F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0F80" w:rsidRPr="00267F0D">
        <w:rPr>
          <w:rFonts w:ascii="Times New Roman" w:hAnsi="Times New Roman" w:cs="Times New Roman"/>
          <w:sz w:val="24"/>
          <w:szCs w:val="24"/>
        </w:rPr>
        <w:t>The meaning of kidney injury indicators</w:t>
      </w:r>
      <w:r w:rsidR="00267F0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3958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907"/>
        <w:gridCol w:w="2346"/>
        <w:gridCol w:w="7513"/>
        <w:gridCol w:w="2192"/>
      </w:tblGrid>
      <w:tr w:rsidR="00877E5C" w:rsidRPr="00877E5C" w14:paraId="560484A5" w14:textId="77777777" w:rsidTr="00AB4D68">
        <w:trPr>
          <w:trHeight w:val="540"/>
        </w:trPr>
        <w:tc>
          <w:tcPr>
            <w:tcW w:w="19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89291DE" w14:textId="77777777" w:rsidR="00877E5C" w:rsidRPr="00877E5C" w:rsidRDefault="00877E5C" w:rsidP="00877E5C">
            <w:pPr>
              <w:widowControl/>
              <w:spacing w:before="60" w:after="60"/>
              <w:jc w:val="left"/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</w:pPr>
            <w:r w:rsidRPr="00877E5C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Biomarkers</w:t>
            </w:r>
          </w:p>
        </w:tc>
        <w:tc>
          <w:tcPr>
            <w:tcW w:w="234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9F2F9F2" w14:textId="77777777" w:rsidR="00877E5C" w:rsidRPr="00877E5C" w:rsidRDefault="00877E5C" w:rsidP="00877E5C">
            <w:pPr>
              <w:widowControl/>
              <w:spacing w:before="60" w:after="60"/>
              <w:jc w:val="left"/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</w:pPr>
            <w:r w:rsidRPr="00877E5C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Injury sites</w:t>
            </w:r>
          </w:p>
        </w:tc>
        <w:tc>
          <w:tcPr>
            <w:tcW w:w="751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96B7BF9" w14:textId="77777777" w:rsidR="00877E5C" w:rsidRPr="00877E5C" w:rsidRDefault="00877E5C" w:rsidP="00877E5C">
            <w:pPr>
              <w:widowControl/>
              <w:spacing w:before="60" w:after="60"/>
              <w:jc w:val="left"/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</w:pPr>
            <w:proofErr w:type="spellStart"/>
            <w:r>
              <w:rPr>
                <w:rFonts w:ascii="Times New Roman" w:eastAsia="宋体" w:hAnsi="Times New Roman" w:cs="Times New Roman" w:hint="eastAsia"/>
                <w:kern w:val="44"/>
                <w:sz w:val="20"/>
                <w:szCs w:val="20"/>
              </w:rPr>
              <w:t>f</w:t>
            </w:r>
            <w:r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eatues</w:t>
            </w:r>
            <w:proofErr w:type="spellEnd"/>
          </w:p>
        </w:tc>
        <w:tc>
          <w:tcPr>
            <w:tcW w:w="219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B7FEF19" w14:textId="77777777" w:rsidR="00877E5C" w:rsidRPr="00877E5C" w:rsidRDefault="00877E5C" w:rsidP="00877E5C">
            <w:pPr>
              <w:widowControl/>
              <w:spacing w:before="60" w:after="60"/>
              <w:jc w:val="left"/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Reference</w:t>
            </w:r>
          </w:p>
        </w:tc>
      </w:tr>
      <w:tr w:rsidR="00877E5C" w:rsidRPr="00877E5C" w14:paraId="58F52D5B" w14:textId="77777777" w:rsidTr="00C30F80">
        <w:trPr>
          <w:trHeight w:val="917"/>
        </w:trPr>
        <w:tc>
          <w:tcPr>
            <w:tcW w:w="190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661A3BC" w14:textId="77777777" w:rsidR="00877E5C" w:rsidRPr="00877E5C" w:rsidRDefault="00877E5C" w:rsidP="00877E5C">
            <w:pPr>
              <w:widowControl/>
              <w:spacing w:before="60" w:after="60"/>
              <w:jc w:val="left"/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</w:pPr>
            <w:bookmarkStart w:id="16" w:name="OLE_LINK1"/>
            <w:bookmarkStart w:id="17" w:name="OLE_LINK2"/>
            <w:r w:rsidRPr="00877E5C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Calbindin</w:t>
            </w:r>
            <w:bookmarkEnd w:id="16"/>
            <w:bookmarkEnd w:id="17"/>
          </w:p>
        </w:tc>
        <w:tc>
          <w:tcPr>
            <w:tcW w:w="234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AD30516" w14:textId="760C3E3A" w:rsidR="00877E5C" w:rsidRPr="00877E5C" w:rsidRDefault="00012B46" w:rsidP="00033670">
            <w:pPr>
              <w:widowControl/>
              <w:spacing w:before="60" w:after="60"/>
              <w:jc w:val="left"/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D</w:t>
            </w:r>
            <w:r w:rsidRPr="00033670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 xml:space="preserve">istal </w:t>
            </w:r>
            <w:r w:rsidR="00033670" w:rsidRPr="00033670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tubules</w:t>
            </w:r>
            <w:r w:rsidR="00033670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,</w:t>
            </w:r>
            <w:r w:rsidR="00033670" w:rsidRPr="00033670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 xml:space="preserve"> collecting ducts</w:t>
            </w:r>
          </w:p>
        </w:tc>
        <w:tc>
          <w:tcPr>
            <w:tcW w:w="751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C771A1F" w14:textId="6AB90CF3" w:rsidR="00877E5C" w:rsidRPr="00877E5C" w:rsidRDefault="00033670" w:rsidP="00877E5C">
            <w:pPr>
              <w:widowControl/>
              <w:spacing w:before="60" w:after="60"/>
              <w:jc w:val="left"/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It i</w:t>
            </w:r>
            <w:r w:rsidRPr="00033670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s a cytosol</w:t>
            </w:r>
            <w:r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 xml:space="preserve">ic calcium-binding protein </w:t>
            </w:r>
            <w:r w:rsidR="00733821">
              <w:rPr>
                <w:rFonts w:ascii="Times New Roman" w:eastAsia="宋体" w:hAnsi="Times New Roman" w:cs="Times New Roman" w:hint="eastAsia"/>
                <w:kern w:val="44"/>
                <w:sz w:val="20"/>
                <w:szCs w:val="20"/>
              </w:rPr>
              <w:t>which</w:t>
            </w:r>
            <w:r w:rsidR="00733821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 xml:space="preserve"> play</w:t>
            </w:r>
            <w:r w:rsidR="004E5143">
              <w:rPr>
                <w:rFonts w:ascii="Times New Roman" w:eastAsia="宋体" w:hAnsi="Times New Roman" w:cs="Times New Roman" w:hint="eastAsia"/>
                <w:kern w:val="44"/>
                <w:sz w:val="20"/>
                <w:szCs w:val="20"/>
              </w:rPr>
              <w:t>s</w:t>
            </w:r>
            <w:r w:rsidR="00733821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 xml:space="preserve"> a role in</w:t>
            </w:r>
            <w:r w:rsidR="00733821">
              <w:rPr>
                <w:rFonts w:ascii="Times New Roman" w:eastAsia="宋体" w:hAnsi="Times New Roman" w:cs="Times New Roman" w:hint="eastAsia"/>
                <w:kern w:val="44"/>
                <w:sz w:val="20"/>
                <w:szCs w:val="20"/>
              </w:rPr>
              <w:t xml:space="preserve"> </w:t>
            </w:r>
            <w:r w:rsidR="00733821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 xml:space="preserve">calcium reabsorption and </w:t>
            </w:r>
            <w:r w:rsidR="004E5143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loca</w:t>
            </w:r>
            <w:r w:rsidR="004E5143" w:rsidRPr="00033670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lize</w:t>
            </w:r>
            <w:r w:rsidR="004E5143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s</w:t>
            </w:r>
            <w:r w:rsidR="004E5143" w:rsidRPr="00033670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 xml:space="preserve"> </w:t>
            </w:r>
            <w:r w:rsidRPr="00033670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 xml:space="preserve">primarily to </w:t>
            </w:r>
            <w:bookmarkStart w:id="18" w:name="OLE_LINK4"/>
            <w:bookmarkStart w:id="19" w:name="OLE_LINK5"/>
            <w:r w:rsidRPr="00033670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 xml:space="preserve">distal tubules and </w:t>
            </w:r>
            <w:r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collecting ducts</w:t>
            </w:r>
            <w:bookmarkEnd w:id="18"/>
            <w:bookmarkEnd w:id="19"/>
            <w:r w:rsidR="00733821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.</w:t>
            </w:r>
            <w:r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 xml:space="preserve"> Calbindin con</w:t>
            </w:r>
            <w:r w:rsidRPr="00033670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 xml:space="preserve">centrations are elevated in urine following </w:t>
            </w:r>
            <w:r>
              <w:rPr>
                <w:rFonts w:ascii="Times New Roman" w:eastAsia="宋体" w:hAnsi="Times New Roman" w:cs="Times New Roman" w:hint="eastAsia"/>
                <w:kern w:val="44"/>
                <w:sz w:val="20"/>
                <w:szCs w:val="20"/>
              </w:rPr>
              <w:t>kidney</w:t>
            </w:r>
            <w:r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 xml:space="preserve"> injury</w:t>
            </w:r>
            <w:r>
              <w:rPr>
                <w:rFonts w:ascii="Times New Roman" w:eastAsia="宋体" w:hAnsi="Times New Roman" w:cs="Times New Roman" w:hint="eastAsia"/>
                <w:kern w:val="44"/>
                <w:sz w:val="20"/>
                <w:szCs w:val="20"/>
              </w:rPr>
              <w:t>.</w:t>
            </w:r>
          </w:p>
        </w:tc>
        <w:tc>
          <w:tcPr>
            <w:tcW w:w="2192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4031FE4A" w14:textId="77777777" w:rsidR="00733821" w:rsidRPr="00877E5C" w:rsidRDefault="00733821" w:rsidP="004D2B72">
            <w:pPr>
              <w:widowControl/>
              <w:spacing w:before="60" w:after="60"/>
              <w:jc w:val="left"/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Sooy, K. et</w:t>
            </w:r>
            <w:r>
              <w:rPr>
                <w:rFonts w:ascii="Times New Roman" w:eastAsia="宋体" w:hAnsi="Times New Roman" w:cs="Times New Roman" w:hint="eastAsia"/>
                <w:kern w:val="44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al., 2000</w:t>
            </w:r>
            <w:r w:rsidR="004D2B72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;</w:t>
            </w:r>
            <w:r w:rsidR="004D2B72">
              <w:t xml:space="preserve"> </w:t>
            </w:r>
            <w:r w:rsidR="004D2B72" w:rsidRPr="004D2B72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M Takashi</w:t>
            </w:r>
            <w:r w:rsidR="004D2B72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 xml:space="preserve"> et al., 1996</w:t>
            </w:r>
          </w:p>
        </w:tc>
      </w:tr>
      <w:tr w:rsidR="00877E5C" w:rsidRPr="00877E5C" w14:paraId="1D5ECEF9" w14:textId="77777777" w:rsidTr="00C30F80">
        <w:trPr>
          <w:trHeight w:val="1080"/>
        </w:trPr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0D9D90B" w14:textId="77777777" w:rsidR="00877E5C" w:rsidRPr="00877E5C" w:rsidRDefault="00877E5C" w:rsidP="00877E5C">
            <w:pPr>
              <w:widowControl/>
              <w:spacing w:before="60" w:after="60"/>
              <w:jc w:val="left"/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</w:pPr>
            <w:r w:rsidRPr="00877E5C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KIM-1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06864CB" w14:textId="77777777" w:rsidR="00877E5C" w:rsidRPr="00877E5C" w:rsidRDefault="00877E5C" w:rsidP="00877E5C">
            <w:pPr>
              <w:widowControl/>
              <w:spacing w:before="60" w:after="60"/>
              <w:jc w:val="left"/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</w:pPr>
            <w:r w:rsidRPr="00877E5C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Proximal convoluted tubule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FEFABDE" w14:textId="754149E1" w:rsidR="00877E5C" w:rsidRPr="00877E5C" w:rsidRDefault="00877E5C" w:rsidP="00877E5C">
            <w:pPr>
              <w:widowControl/>
              <w:spacing w:before="60" w:after="60"/>
              <w:jc w:val="left"/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 xml:space="preserve">It is </w:t>
            </w:r>
            <w:r w:rsidRPr="00877E5C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a transmembrane glycoprotein of renal proximal tubule epithelial cells</w:t>
            </w:r>
            <w:r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 xml:space="preserve"> </w:t>
            </w:r>
            <w:r w:rsidR="004E5143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 xml:space="preserve">which are </w:t>
            </w:r>
            <w:r w:rsidRPr="00877E5C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 xml:space="preserve">slightly </w:t>
            </w:r>
            <w:r w:rsidR="004E5143" w:rsidRPr="00877E5C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expresse</w:t>
            </w:r>
            <w:r w:rsidR="004E5143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d</w:t>
            </w:r>
            <w:r w:rsidR="004E5143" w:rsidRPr="00877E5C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 xml:space="preserve"> </w:t>
            </w:r>
            <w:r w:rsidRPr="00877E5C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in normal liver, kidney and spleen</w:t>
            </w:r>
            <w:r>
              <w:rPr>
                <w:rFonts w:ascii="Times New Roman" w:eastAsia="宋体" w:hAnsi="Times New Roman" w:cs="Times New Roman" w:hint="eastAsia"/>
                <w:kern w:val="44"/>
                <w:sz w:val="20"/>
                <w:szCs w:val="20"/>
              </w:rPr>
              <w:t>,</w:t>
            </w:r>
            <w:r w:rsidRPr="00877E5C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 xml:space="preserve"> </w:t>
            </w:r>
            <w:r w:rsidR="004E5143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but upregulated</w:t>
            </w:r>
            <w:r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 xml:space="preserve"> in acute kidney injury,</w:t>
            </w:r>
            <w:r>
              <w:rPr>
                <w:rFonts w:ascii="Times New Roman" w:eastAsia="宋体" w:hAnsi="Times New Roman" w:cs="Times New Roman" w:hint="eastAsia"/>
                <w:kern w:val="44"/>
                <w:sz w:val="20"/>
                <w:szCs w:val="20"/>
              </w:rPr>
              <w:t xml:space="preserve"> </w:t>
            </w:r>
            <w:r w:rsidRPr="00877E5C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renal fibrosis and</w:t>
            </w:r>
            <w:r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 xml:space="preserve"> other preclinical and clinical</w:t>
            </w:r>
            <w:r>
              <w:rPr>
                <w:rFonts w:ascii="Times New Roman" w:eastAsia="宋体" w:hAnsi="Times New Roman" w:cs="Times New Roman" w:hint="eastAsia"/>
                <w:kern w:val="44"/>
                <w:sz w:val="20"/>
                <w:szCs w:val="20"/>
              </w:rPr>
              <w:t xml:space="preserve"> </w:t>
            </w:r>
            <w:r w:rsidRPr="00877E5C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models</w:t>
            </w:r>
            <w:r w:rsidR="00DB366B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.</w:t>
            </w: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14:paraId="38A1419C" w14:textId="77777777" w:rsidR="00877E5C" w:rsidRPr="00877E5C" w:rsidRDefault="00877E5C" w:rsidP="00877E5C">
            <w:pPr>
              <w:widowControl/>
              <w:spacing w:before="60" w:after="60"/>
              <w:jc w:val="left"/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</w:pPr>
            <w:r w:rsidRPr="00877E5C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de Geus et al., 2012</w:t>
            </w:r>
          </w:p>
        </w:tc>
      </w:tr>
      <w:tr w:rsidR="00877E5C" w:rsidRPr="00877E5C" w14:paraId="34EDE1F3" w14:textId="77777777" w:rsidTr="00AB4D68">
        <w:trPr>
          <w:trHeight w:val="1370"/>
        </w:trPr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936DD01" w14:textId="77777777" w:rsidR="00877E5C" w:rsidRPr="00877E5C" w:rsidRDefault="00877E5C" w:rsidP="00877E5C">
            <w:pPr>
              <w:widowControl/>
              <w:spacing w:before="60" w:after="60"/>
              <w:jc w:val="left"/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</w:pPr>
            <w:bookmarkStart w:id="20" w:name="OLE_LINK7"/>
            <w:proofErr w:type="spellStart"/>
            <w:r w:rsidRPr="00877E5C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Osteopontin</w:t>
            </w:r>
            <w:bookmarkEnd w:id="20"/>
            <w:proofErr w:type="spellEnd"/>
            <w:r w:rsidRPr="00877E5C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 xml:space="preserve"> (OPN)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8C95232" w14:textId="64BC3BD1" w:rsidR="00877E5C" w:rsidRPr="00877E5C" w:rsidRDefault="00012B46" w:rsidP="00877E5C">
            <w:pPr>
              <w:widowControl/>
              <w:spacing w:before="60" w:after="60"/>
              <w:jc w:val="left"/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A</w:t>
            </w:r>
            <w:r w:rsidRPr="00A27DD0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 xml:space="preserve">ll </w:t>
            </w:r>
            <w:r w:rsidR="00A27DD0" w:rsidRPr="00A27DD0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tubular segments and glomeruli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E63120B" w14:textId="05D436C0" w:rsidR="00877E5C" w:rsidRPr="00877E5C" w:rsidRDefault="004F745B" w:rsidP="00A27DD0">
            <w:pPr>
              <w:widowControl/>
              <w:spacing w:before="60" w:after="60"/>
              <w:jc w:val="left"/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</w:pPr>
            <w:proofErr w:type="spellStart"/>
            <w:r w:rsidRPr="004F745B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Osteopontin</w:t>
            </w:r>
            <w:proofErr w:type="spellEnd"/>
            <w:r w:rsidRPr="004F745B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 xml:space="preserve"> (OPN) is an extracellular matrix protein</w:t>
            </w:r>
            <w:r w:rsidR="004A248F">
              <w:t xml:space="preserve"> p</w:t>
            </w:r>
            <w:r w:rsidR="004A248F" w:rsidRPr="004A248F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roduced primarily by the distal nephron and secreted into urine in the normal kidney. It attracts macrophages and participates in the development of renal fibrosis after kidney injury</w:t>
            </w:r>
            <w:r w:rsidR="004A248F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 xml:space="preserve"> and could be used as mid-term injury indicator (14 day</w:t>
            </w:r>
            <w:r w:rsidR="00DB366B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s</w:t>
            </w:r>
            <w:r w:rsidR="004A248F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)</w:t>
            </w:r>
            <w:r w:rsidR="00DB366B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.</w:t>
            </w:r>
            <w:r w:rsidR="00A27DD0" w:rsidRPr="00877E5C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 xml:space="preserve"> </w:t>
            </w: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14:paraId="49B80D95" w14:textId="77777777" w:rsidR="00877E5C" w:rsidRPr="00877E5C" w:rsidRDefault="00A27DD0" w:rsidP="00877E5C">
            <w:pPr>
              <w:widowControl/>
              <w:spacing w:before="60" w:after="60"/>
              <w:jc w:val="left"/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</w:pPr>
            <w:r w:rsidRPr="00A27DD0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Carla, Patrícia, Carlos, et al</w:t>
            </w:r>
            <w:r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., 2014;</w:t>
            </w:r>
            <w:r>
              <w:t xml:space="preserve"> </w:t>
            </w:r>
            <w:r w:rsidRPr="00A27DD0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Xie Y</w:t>
            </w:r>
            <w:r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 xml:space="preserve"> et al., 2001</w:t>
            </w:r>
          </w:p>
        </w:tc>
      </w:tr>
      <w:tr w:rsidR="00877E5C" w:rsidRPr="00877E5C" w14:paraId="150565DF" w14:textId="77777777" w:rsidTr="00AB4D68">
        <w:trPr>
          <w:trHeight w:val="474"/>
        </w:trPr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501F26F" w14:textId="77777777" w:rsidR="00877E5C" w:rsidRPr="00877E5C" w:rsidRDefault="00877E5C" w:rsidP="006A12C4">
            <w:pPr>
              <w:widowControl/>
              <w:spacing w:before="60" w:after="60"/>
              <w:jc w:val="left"/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</w:pPr>
            <w:r w:rsidRPr="00877E5C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β-2-Microglobulin</w:t>
            </w:r>
            <w:r w:rsidR="006A12C4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 xml:space="preserve"> (β2</w:t>
            </w:r>
            <w:r w:rsidR="006A12C4" w:rsidRPr="00877E5C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M</w:t>
            </w:r>
            <w:r w:rsidR="006A12C4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)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6BE46EB" w14:textId="77777777" w:rsidR="00877E5C" w:rsidRPr="00877E5C" w:rsidRDefault="00AB4D68" w:rsidP="00AB4D68">
            <w:pPr>
              <w:widowControl/>
              <w:spacing w:before="60" w:after="60"/>
              <w:jc w:val="left"/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Proximal convoluted tubule;</w:t>
            </w:r>
            <w:r>
              <w:rPr>
                <w:rFonts w:ascii="Times New Roman" w:eastAsia="宋体" w:hAnsi="Times New Roman" w:cs="Times New Roman" w:hint="eastAsia"/>
                <w:kern w:val="44"/>
                <w:sz w:val="20"/>
                <w:szCs w:val="20"/>
              </w:rPr>
              <w:t xml:space="preserve"> </w:t>
            </w:r>
            <w:r w:rsidRPr="00AB4D68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glomerulus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CB380DB" w14:textId="1D4D1EBD" w:rsidR="00877E5C" w:rsidRPr="00877E5C" w:rsidRDefault="004902BD" w:rsidP="00AB4D68">
            <w:pPr>
              <w:widowControl/>
              <w:spacing w:before="60" w:after="60"/>
              <w:jc w:val="left"/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The</w:t>
            </w:r>
            <w:r w:rsidRPr="00AB4D68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 xml:space="preserve"> </w:t>
            </w:r>
            <w:r w:rsidR="00AB4D68" w:rsidRPr="00AB4D68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monomer for</w:t>
            </w:r>
            <w:r w:rsidR="00AB4D68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m of</w:t>
            </w:r>
            <w:r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β2</w:t>
            </w:r>
            <w:r w:rsidRPr="00877E5C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M</w:t>
            </w:r>
            <w:r w:rsidR="00AB4D68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 xml:space="preserve"> can be filtered through</w:t>
            </w:r>
            <w:r w:rsidR="00AB4D68">
              <w:rPr>
                <w:rFonts w:ascii="Times New Roman" w:eastAsia="宋体" w:hAnsi="Times New Roman" w:cs="Times New Roman" w:hint="eastAsia"/>
                <w:kern w:val="44"/>
                <w:sz w:val="20"/>
                <w:szCs w:val="20"/>
              </w:rPr>
              <w:t xml:space="preserve"> </w:t>
            </w:r>
            <w:r w:rsidR="00AB4D68" w:rsidRPr="00AB4D68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glomer</w:t>
            </w:r>
            <w:r w:rsidR="00AB4D68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ulus and reabsorbed by proximal</w:t>
            </w:r>
            <w:r w:rsidR="00AB4D68">
              <w:rPr>
                <w:rFonts w:ascii="Times New Roman" w:eastAsia="宋体" w:hAnsi="Times New Roman" w:cs="Times New Roman" w:hint="eastAsia"/>
                <w:kern w:val="44"/>
                <w:sz w:val="20"/>
                <w:szCs w:val="20"/>
              </w:rPr>
              <w:t xml:space="preserve"> </w:t>
            </w:r>
            <w:r w:rsidR="00AB4D68" w:rsidRPr="00AB4D68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convoluted tub</w:t>
            </w:r>
            <w:r w:rsidR="00AB4D68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ular cells; limited in clinical</w:t>
            </w:r>
            <w:r w:rsidR="00AB4D68">
              <w:rPr>
                <w:rFonts w:ascii="Times New Roman" w:eastAsia="宋体" w:hAnsi="Times New Roman" w:cs="Times New Roman" w:hint="eastAsia"/>
                <w:kern w:val="44"/>
                <w:sz w:val="20"/>
                <w:szCs w:val="20"/>
              </w:rPr>
              <w:t xml:space="preserve"> </w:t>
            </w:r>
            <w:r w:rsidR="00AB4D68" w:rsidRPr="00AB4D68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application due to its instability in acidic urine</w:t>
            </w:r>
            <w:r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.</w:t>
            </w: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14:paraId="6D634971" w14:textId="77777777" w:rsidR="00877E5C" w:rsidRPr="00877E5C" w:rsidRDefault="00F35647" w:rsidP="00877E5C">
            <w:pPr>
              <w:widowControl/>
              <w:spacing w:before="60" w:after="60"/>
              <w:jc w:val="left"/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</w:pPr>
            <w:r w:rsidRPr="00F35647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Schaub et al., 2005</w:t>
            </w:r>
          </w:p>
        </w:tc>
      </w:tr>
      <w:tr w:rsidR="00877E5C" w:rsidRPr="00877E5C" w14:paraId="13E4FA84" w14:textId="77777777" w:rsidTr="00AB4D68">
        <w:trPr>
          <w:trHeight w:val="1416"/>
        </w:trPr>
        <w:tc>
          <w:tcPr>
            <w:tcW w:w="1907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B21CC32" w14:textId="77777777" w:rsidR="00877E5C" w:rsidRPr="00877E5C" w:rsidRDefault="00877E5C" w:rsidP="00877E5C">
            <w:pPr>
              <w:widowControl/>
              <w:spacing w:before="60" w:after="60"/>
              <w:jc w:val="left"/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</w:pPr>
            <w:r w:rsidRPr="00877E5C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Cystatin C</w:t>
            </w:r>
          </w:p>
        </w:tc>
        <w:tc>
          <w:tcPr>
            <w:tcW w:w="234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AA345C6" w14:textId="77777777" w:rsidR="00877E5C" w:rsidRPr="00877E5C" w:rsidRDefault="00EF5154" w:rsidP="00EF5154">
            <w:pPr>
              <w:widowControl/>
              <w:spacing w:before="60" w:after="60"/>
              <w:jc w:val="left"/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Proximal convoluted tubule;</w:t>
            </w:r>
            <w:r>
              <w:rPr>
                <w:rFonts w:ascii="Times New Roman" w:eastAsia="宋体" w:hAnsi="Times New Roman" w:cs="Times New Roman" w:hint="eastAsia"/>
                <w:kern w:val="44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glomerulus; distal convoluted</w:t>
            </w:r>
            <w:r>
              <w:rPr>
                <w:rFonts w:ascii="Times New Roman" w:eastAsia="宋体" w:hAnsi="Times New Roman" w:cs="Times New Roman" w:hint="eastAsia"/>
                <w:kern w:val="44"/>
                <w:sz w:val="20"/>
                <w:szCs w:val="20"/>
              </w:rPr>
              <w:t xml:space="preserve"> </w:t>
            </w:r>
            <w:r w:rsidRPr="00EF5154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tubules; collecting duct</w:t>
            </w:r>
          </w:p>
        </w:tc>
        <w:tc>
          <w:tcPr>
            <w:tcW w:w="7513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4B88BD4" w14:textId="33A91BB6" w:rsidR="00877E5C" w:rsidRPr="00877E5C" w:rsidRDefault="002D5910" w:rsidP="00EF5154">
            <w:pPr>
              <w:widowControl/>
              <w:spacing w:before="60" w:after="60"/>
              <w:jc w:val="left"/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</w:pPr>
            <w:r w:rsidRPr="00877E5C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Cystatin C</w:t>
            </w:r>
            <w:r w:rsidRPr="00EF5154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is m</w:t>
            </w:r>
            <w:r w:rsidR="00EF5154" w:rsidRPr="00EF5154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ainly distributed in extracellular fluid, with the lowest concentration in urine</w:t>
            </w:r>
            <w:r w:rsidR="00EF5154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 xml:space="preserve"> in normal</w:t>
            </w:r>
            <w:r w:rsidR="00EF5154" w:rsidRPr="00EF5154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 xml:space="preserve">. </w:t>
            </w:r>
            <w:r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 xml:space="preserve"> The increase of Cystatin C in urine indicates the dysfunction of renal tubular.</w:t>
            </w:r>
          </w:p>
        </w:tc>
        <w:tc>
          <w:tcPr>
            <w:tcW w:w="2192" w:type="dxa"/>
            <w:tcBorders>
              <w:top w:val="nil"/>
              <w:left w:val="nil"/>
              <w:right w:val="nil"/>
            </w:tcBorders>
          </w:tcPr>
          <w:p w14:paraId="46D9281F" w14:textId="77777777" w:rsidR="00877E5C" w:rsidRPr="00877E5C" w:rsidRDefault="00EF5154" w:rsidP="00877E5C">
            <w:pPr>
              <w:widowControl/>
              <w:spacing w:before="60" w:after="60"/>
              <w:jc w:val="left"/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</w:pPr>
            <w:r w:rsidRPr="00EF5154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Pianta et al., 2017</w:t>
            </w:r>
          </w:p>
        </w:tc>
      </w:tr>
      <w:tr w:rsidR="00877E5C" w:rsidRPr="00877E5C" w14:paraId="642AB7CB" w14:textId="77777777" w:rsidTr="00C30F80">
        <w:trPr>
          <w:trHeight w:val="1132"/>
        </w:trPr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26B57D8" w14:textId="77777777" w:rsidR="00877E5C" w:rsidRPr="00877E5C" w:rsidRDefault="00877E5C" w:rsidP="00877E5C">
            <w:pPr>
              <w:widowControl/>
              <w:spacing w:before="60" w:after="60"/>
              <w:jc w:val="left"/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</w:pPr>
            <w:r w:rsidRPr="00877E5C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NGAL/Lipocalin-2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B15D4A7" w14:textId="7998DE05" w:rsidR="00877E5C" w:rsidRPr="00877E5C" w:rsidRDefault="00012B46" w:rsidP="00877E5C">
            <w:pPr>
              <w:widowControl/>
              <w:spacing w:before="60" w:after="60"/>
              <w:jc w:val="left"/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R</w:t>
            </w:r>
            <w:r w:rsidRPr="00EF5154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 xml:space="preserve">enal </w:t>
            </w:r>
            <w:r w:rsidR="00EF5154" w:rsidRPr="00EF5154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tubule; collecting duct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F8C0D0C" w14:textId="77777777" w:rsidR="00877E5C" w:rsidRPr="00877E5C" w:rsidRDefault="00EF5154" w:rsidP="00877E5C">
            <w:pPr>
              <w:widowControl/>
              <w:spacing w:before="60" w:after="60"/>
              <w:jc w:val="left"/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</w:pPr>
            <w:r w:rsidRPr="00EF5154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In ischemic or nephrotoxic kidney injury, NGAL is expressed in large quantities by the kidneys and is released into urine and plasma. The content of NGAL increases within 2 hours after injury, making it an early and sensitive biomarker of kidney injury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DD3AF0" w14:textId="77777777" w:rsidR="00877E5C" w:rsidRPr="00877E5C" w:rsidRDefault="00EF5154" w:rsidP="00877E5C">
            <w:pPr>
              <w:widowControl/>
              <w:spacing w:before="60" w:after="60"/>
              <w:jc w:val="left"/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</w:pPr>
            <w:r w:rsidRPr="00EF5154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 xml:space="preserve">Avci </w:t>
            </w:r>
            <w:proofErr w:type="spellStart"/>
            <w:r w:rsidRPr="00EF5154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>Çiçek</w:t>
            </w:r>
            <w:proofErr w:type="spellEnd"/>
            <w:r w:rsidRPr="00EF5154">
              <w:rPr>
                <w:rFonts w:ascii="Times New Roman" w:eastAsia="宋体" w:hAnsi="Times New Roman" w:cs="Times New Roman"/>
                <w:kern w:val="44"/>
                <w:sz w:val="20"/>
                <w:szCs w:val="20"/>
              </w:rPr>
              <w:t xml:space="preserve"> et al., 2016</w:t>
            </w:r>
          </w:p>
        </w:tc>
      </w:tr>
    </w:tbl>
    <w:p w14:paraId="55D9BFD6" w14:textId="1CB3F21E" w:rsidR="00BF0363" w:rsidRDefault="00BF0363" w:rsidP="00BF0363">
      <w:pPr>
        <w:rPr>
          <w:rFonts w:ascii="Times New Roman" w:hAnsi="Times New Roman" w:cs="Times New Roman"/>
          <w:sz w:val="24"/>
          <w:szCs w:val="24"/>
        </w:rPr>
      </w:pPr>
      <w:r w:rsidRPr="00B0731A">
        <w:rPr>
          <w:rFonts w:ascii="Times New Roman" w:hAnsi="Times New Roman" w:cs="Times New Roman" w:hint="eastAsia"/>
          <w:b/>
          <w:sz w:val="24"/>
          <w:szCs w:val="24"/>
        </w:rPr>
        <w:lastRenderedPageBreak/>
        <w:t>Table</w:t>
      </w:r>
      <w:r w:rsidRPr="00B0731A">
        <w:rPr>
          <w:rFonts w:ascii="Times New Roman" w:hAnsi="Times New Roman" w:cs="Times New Roman"/>
          <w:b/>
          <w:sz w:val="24"/>
          <w:szCs w:val="24"/>
        </w:rPr>
        <w:t xml:space="preserve"> </w:t>
      </w:r>
      <w:ins w:id="21" w:author="Sheng Xiao" w:date="2024-07-06T03:00:00Z" w16du:dateUtc="2024-07-05T19:00:00Z">
        <w:r w:rsidR="00246BF6">
          <w:rPr>
            <w:rFonts w:ascii="Times New Roman" w:hAnsi="Times New Roman" w:cs="Times New Roman" w:hint="eastAsia"/>
            <w:b/>
            <w:sz w:val="24"/>
            <w:szCs w:val="24"/>
          </w:rPr>
          <w:t>S</w:t>
        </w:r>
      </w:ins>
      <w:r w:rsidR="00D17F3E">
        <w:rPr>
          <w:rFonts w:ascii="Times New Roman" w:hAnsi="Times New Roman" w:cs="Times New Roman" w:hint="eastAsia"/>
          <w:b/>
          <w:sz w:val="24"/>
          <w:szCs w:val="24"/>
        </w:rPr>
        <w:t>3</w:t>
      </w:r>
      <w:ins w:id="22" w:author="Sheng Xiao" w:date="2024-07-30T18:26:00Z" w16du:dateUtc="2024-07-30T10:26:00Z">
        <w:r w:rsidR="008321A5" w:rsidRPr="00EC3FC3">
          <w:rPr>
            <w:rFonts w:ascii="Times New Roman" w:hAnsi="Times New Roman" w:cs="Times New Roman"/>
            <w:b/>
          </w:rPr>
          <w:t>.</w:t>
        </w:r>
      </w:ins>
      <w:r w:rsidR="00D17F3E">
        <w:rPr>
          <w:rFonts w:ascii="Times New Roman" w:hAnsi="Times New Roman" w:cs="Times New Roman"/>
          <w:sz w:val="24"/>
          <w:szCs w:val="24"/>
        </w:rPr>
        <w:t xml:space="preserve"> </w:t>
      </w:r>
      <w:r w:rsidRPr="000A60E5">
        <w:rPr>
          <w:rFonts w:ascii="Times New Roman" w:hAnsi="Times New Roman" w:cs="Times New Roman"/>
          <w:sz w:val="24"/>
          <w:szCs w:val="24"/>
        </w:rPr>
        <w:t>The proportion of target proteins in different renal injury pathway</w:t>
      </w:r>
      <w:r w:rsidR="008E4C41">
        <w:rPr>
          <w:rFonts w:ascii="Times New Roman" w:hAnsi="Times New Roman" w:cs="Times New Roman" w:hint="eastAsia"/>
          <w:sz w:val="24"/>
          <w:szCs w:val="24"/>
        </w:rPr>
        <w:t>s</w:t>
      </w:r>
      <w:r w:rsidR="008E4C41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7"/>
        <w:tblW w:w="1432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7"/>
        <w:gridCol w:w="1701"/>
        <w:gridCol w:w="1417"/>
        <w:gridCol w:w="1843"/>
        <w:gridCol w:w="1559"/>
        <w:gridCol w:w="1701"/>
        <w:gridCol w:w="1418"/>
        <w:gridCol w:w="1701"/>
        <w:gridCol w:w="1276"/>
      </w:tblGrid>
      <w:tr w:rsidR="00BF0363" w:rsidRPr="00EA79DC" w14:paraId="41AF355A" w14:textId="77777777" w:rsidTr="00B0731A">
        <w:tc>
          <w:tcPr>
            <w:tcW w:w="1707" w:type="dxa"/>
            <w:tcBorders>
              <w:top w:val="single" w:sz="4" w:space="0" w:color="auto"/>
            </w:tcBorders>
          </w:tcPr>
          <w:p w14:paraId="1DA14D76" w14:textId="77777777" w:rsidR="00BF0363" w:rsidRPr="00EA79DC" w:rsidRDefault="00BF0363" w:rsidP="00A5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255DBD" w14:textId="1EAE8A78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Rho</w:t>
            </w:r>
            <w:r w:rsidR="00044522">
              <w:rPr>
                <w:rFonts w:ascii="Times New Roman" w:hAnsi="Times New Roman" w:cs="Times New Roman" w:hint="eastAsia"/>
              </w:rPr>
              <w:t>A</w:t>
            </w:r>
            <w:r w:rsidRPr="00EA79DC">
              <w:rPr>
                <w:rFonts w:ascii="Times New Roman" w:hAnsi="Times New Roman" w:cs="Times New Roman"/>
              </w:rPr>
              <w:t>-ROCK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48A0C81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0A60E5">
              <w:rPr>
                <w:rFonts w:ascii="Times New Roman" w:hAnsi="Times New Roman" w:cs="Times New Roman"/>
              </w:rPr>
              <w:t>Apoptosis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0E7977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0A60E5">
              <w:rPr>
                <w:rFonts w:ascii="Times New Roman" w:hAnsi="Times New Roman" w:cs="Times New Roman"/>
              </w:rPr>
              <w:t>Necrosis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956CACE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0A60E5">
              <w:rPr>
                <w:rFonts w:ascii="Times New Roman" w:hAnsi="Times New Roman" w:cs="Times New Roman"/>
              </w:rPr>
              <w:t>Calcium Regulation</w:t>
            </w:r>
          </w:p>
        </w:tc>
      </w:tr>
      <w:tr w:rsidR="00BF0363" w:rsidRPr="00EA79DC" w14:paraId="5A8F864F" w14:textId="77777777" w:rsidTr="00B0731A">
        <w:trPr>
          <w:trHeight w:val="741"/>
        </w:trPr>
        <w:tc>
          <w:tcPr>
            <w:tcW w:w="1707" w:type="dxa"/>
            <w:tcBorders>
              <w:bottom w:val="single" w:sz="4" w:space="0" w:color="auto"/>
            </w:tcBorders>
          </w:tcPr>
          <w:p w14:paraId="799E827A" w14:textId="23BCBBEF" w:rsidR="00BF0363" w:rsidRPr="00EA79DC" w:rsidRDefault="008E4C41" w:rsidP="00A513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10078C8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0A60E5">
              <w:rPr>
                <w:rFonts w:ascii="Times New Roman" w:hAnsi="Times New Roman" w:cs="Times New Roman"/>
              </w:rPr>
              <w:t>Number of target protein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A26713E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0A60E5">
              <w:rPr>
                <w:rFonts w:ascii="Times New Roman" w:hAnsi="Times New Roman" w:cs="Times New Roman"/>
              </w:rPr>
              <w:t>% target protein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FD3102B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0A60E5">
              <w:rPr>
                <w:rFonts w:ascii="Times New Roman" w:hAnsi="Times New Roman" w:cs="Times New Roman"/>
              </w:rPr>
              <w:t>Number of target protein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F2027BF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0A60E5">
              <w:rPr>
                <w:rFonts w:ascii="Times New Roman" w:hAnsi="Times New Roman" w:cs="Times New Roman"/>
              </w:rPr>
              <w:t>% target protein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FA1BA54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0A60E5">
              <w:rPr>
                <w:rFonts w:ascii="Times New Roman" w:hAnsi="Times New Roman" w:cs="Times New Roman"/>
              </w:rPr>
              <w:t>Number of target protein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3A7610BE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0A60E5">
              <w:rPr>
                <w:rFonts w:ascii="Times New Roman" w:hAnsi="Times New Roman" w:cs="Times New Roman"/>
              </w:rPr>
              <w:t>% target protein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E6D15E6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0A60E5">
              <w:rPr>
                <w:rFonts w:ascii="Times New Roman" w:hAnsi="Times New Roman" w:cs="Times New Roman"/>
              </w:rPr>
              <w:t>Number of target protein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9EE0055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0A60E5">
              <w:rPr>
                <w:rFonts w:ascii="Times New Roman" w:hAnsi="Times New Roman" w:cs="Times New Roman"/>
              </w:rPr>
              <w:t>% target protein</w:t>
            </w:r>
          </w:p>
        </w:tc>
      </w:tr>
      <w:tr w:rsidR="00BF0363" w:rsidRPr="00EA79DC" w14:paraId="49EB9FF6" w14:textId="77777777" w:rsidTr="00B0731A">
        <w:tc>
          <w:tcPr>
            <w:tcW w:w="1707" w:type="dxa"/>
            <w:tcBorders>
              <w:top w:val="single" w:sz="4" w:space="0" w:color="auto"/>
            </w:tcBorders>
          </w:tcPr>
          <w:p w14:paraId="4F205ED6" w14:textId="77777777" w:rsidR="00BF0363" w:rsidRPr="00EA79DC" w:rsidRDefault="00BF0363" w:rsidP="00A51399">
            <w:pPr>
              <w:rPr>
                <w:rFonts w:ascii="Times New Roman" w:hAnsi="Times New Roman" w:cs="Times New Roman"/>
              </w:rPr>
            </w:pPr>
            <w:proofErr w:type="spellStart"/>
            <w:r w:rsidRPr="00EA79DC">
              <w:rPr>
                <w:rFonts w:ascii="Times New Roman" w:hAnsi="Times New Roman" w:cs="Times New Roman"/>
              </w:rPr>
              <w:t>rhein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7E3254A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501A50CA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25</w:t>
            </w:r>
            <w:r w:rsidRPr="00EA79DC">
              <w:rPr>
                <w:rFonts w:ascii="Times New Roman" w:hAnsi="Times New Roman" w:cs="Times New Roman"/>
              </w:rPr>
              <w:t>．</w:t>
            </w:r>
            <w:r w:rsidRPr="00EA79D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1C9A251C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08E60D6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125DE63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34D16457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8</w:t>
            </w:r>
            <w:r w:rsidRPr="00EA79DC">
              <w:rPr>
                <w:rFonts w:ascii="Times New Roman" w:hAnsi="Times New Roman" w:cs="Times New Roman"/>
              </w:rPr>
              <w:t>．</w:t>
            </w:r>
            <w:r w:rsidRPr="00EA79D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003386B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76984067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23</w:t>
            </w:r>
            <w:r w:rsidRPr="00EA79DC">
              <w:rPr>
                <w:rFonts w:ascii="Times New Roman" w:hAnsi="Times New Roman" w:cs="Times New Roman"/>
              </w:rPr>
              <w:t>．</w:t>
            </w:r>
            <w:r w:rsidRPr="00EA79DC">
              <w:rPr>
                <w:rFonts w:ascii="Times New Roman" w:hAnsi="Times New Roman" w:cs="Times New Roman"/>
              </w:rPr>
              <w:t>08</w:t>
            </w:r>
          </w:p>
        </w:tc>
      </w:tr>
      <w:tr w:rsidR="00BF0363" w:rsidRPr="00EA79DC" w14:paraId="30B698EC" w14:textId="77777777" w:rsidTr="00B0731A">
        <w:tc>
          <w:tcPr>
            <w:tcW w:w="1707" w:type="dxa"/>
          </w:tcPr>
          <w:p w14:paraId="6F64739C" w14:textId="77777777" w:rsidR="00BF0363" w:rsidRPr="00EA79DC" w:rsidRDefault="00BF0363" w:rsidP="00A51399">
            <w:pPr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emodin</w:t>
            </w:r>
          </w:p>
        </w:tc>
        <w:tc>
          <w:tcPr>
            <w:tcW w:w="1701" w:type="dxa"/>
          </w:tcPr>
          <w:p w14:paraId="7BB4204E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14:paraId="48483B42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25.00</w:t>
            </w:r>
          </w:p>
        </w:tc>
        <w:tc>
          <w:tcPr>
            <w:tcW w:w="1843" w:type="dxa"/>
          </w:tcPr>
          <w:p w14:paraId="1616349C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14:paraId="6CED1225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14</w:t>
            </w:r>
            <w:r w:rsidRPr="00EA79DC">
              <w:rPr>
                <w:rFonts w:ascii="Times New Roman" w:hAnsi="Times New Roman" w:cs="Times New Roman"/>
              </w:rPr>
              <w:t>．</w:t>
            </w:r>
            <w:r w:rsidRPr="00EA79D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701" w:type="dxa"/>
          </w:tcPr>
          <w:p w14:paraId="5DDE0E99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14:paraId="2AE2F8D9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16</w:t>
            </w:r>
            <w:r w:rsidRPr="00EA79DC">
              <w:rPr>
                <w:rFonts w:ascii="Times New Roman" w:hAnsi="Times New Roman" w:cs="Times New Roman"/>
              </w:rPr>
              <w:t>．</w:t>
            </w:r>
            <w:r w:rsidRPr="00EA79DC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701" w:type="dxa"/>
          </w:tcPr>
          <w:p w14:paraId="60715A92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14:paraId="77AC86A6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15</w:t>
            </w:r>
            <w:r w:rsidRPr="00EA79DC">
              <w:rPr>
                <w:rFonts w:ascii="Times New Roman" w:hAnsi="Times New Roman" w:cs="Times New Roman"/>
              </w:rPr>
              <w:t>．</w:t>
            </w:r>
            <w:r w:rsidRPr="00EA79DC">
              <w:rPr>
                <w:rFonts w:ascii="Times New Roman" w:hAnsi="Times New Roman" w:cs="Times New Roman"/>
              </w:rPr>
              <w:t>38</w:t>
            </w:r>
          </w:p>
        </w:tc>
      </w:tr>
      <w:tr w:rsidR="00BF0363" w:rsidRPr="00EA79DC" w14:paraId="3C9210F6" w14:textId="77777777" w:rsidTr="00B0731A">
        <w:tc>
          <w:tcPr>
            <w:tcW w:w="1707" w:type="dxa"/>
          </w:tcPr>
          <w:p w14:paraId="68157112" w14:textId="77777777" w:rsidR="00BF0363" w:rsidRPr="00EA79DC" w:rsidRDefault="00BF0363" w:rsidP="00A51399">
            <w:pPr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OMD</w:t>
            </w:r>
          </w:p>
        </w:tc>
        <w:tc>
          <w:tcPr>
            <w:tcW w:w="1701" w:type="dxa"/>
          </w:tcPr>
          <w:p w14:paraId="199FA97E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14:paraId="1D35F41C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50.00</w:t>
            </w:r>
          </w:p>
        </w:tc>
        <w:tc>
          <w:tcPr>
            <w:tcW w:w="1843" w:type="dxa"/>
          </w:tcPr>
          <w:p w14:paraId="39E28587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14:paraId="42295E17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14:paraId="480B6E39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14:paraId="799060B0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16</w:t>
            </w:r>
            <w:r w:rsidRPr="00EA79DC">
              <w:rPr>
                <w:rFonts w:ascii="Times New Roman" w:hAnsi="Times New Roman" w:cs="Times New Roman"/>
              </w:rPr>
              <w:t>．</w:t>
            </w:r>
            <w:r w:rsidRPr="00EA79DC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701" w:type="dxa"/>
          </w:tcPr>
          <w:p w14:paraId="32DA33ED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14:paraId="7806EBD4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38</w:t>
            </w:r>
            <w:r w:rsidRPr="00EA79DC">
              <w:rPr>
                <w:rFonts w:ascii="Times New Roman" w:hAnsi="Times New Roman" w:cs="Times New Roman"/>
              </w:rPr>
              <w:t>．</w:t>
            </w:r>
            <w:r w:rsidRPr="00EA79DC">
              <w:rPr>
                <w:rFonts w:ascii="Times New Roman" w:hAnsi="Times New Roman" w:cs="Times New Roman"/>
              </w:rPr>
              <w:t>46</w:t>
            </w:r>
          </w:p>
        </w:tc>
      </w:tr>
      <w:tr w:rsidR="00BF0363" w:rsidRPr="00EA79DC" w14:paraId="69F92C95" w14:textId="77777777" w:rsidTr="00B0731A">
        <w:tc>
          <w:tcPr>
            <w:tcW w:w="1707" w:type="dxa"/>
          </w:tcPr>
          <w:p w14:paraId="4AA18B67" w14:textId="77777777" w:rsidR="00BF0363" w:rsidRPr="00EA79DC" w:rsidRDefault="00BF0363" w:rsidP="00A51399">
            <w:pPr>
              <w:rPr>
                <w:rFonts w:ascii="Times New Roman" w:hAnsi="Times New Roman" w:cs="Times New Roman"/>
              </w:rPr>
            </w:pPr>
            <w:proofErr w:type="spellStart"/>
            <w:r w:rsidRPr="00EA79DC">
              <w:rPr>
                <w:rFonts w:ascii="Times New Roman" w:hAnsi="Times New Roman" w:cs="Times New Roman"/>
              </w:rPr>
              <w:t>cassiaside</w:t>
            </w:r>
            <w:proofErr w:type="spellEnd"/>
          </w:p>
        </w:tc>
        <w:tc>
          <w:tcPr>
            <w:tcW w:w="1701" w:type="dxa"/>
          </w:tcPr>
          <w:p w14:paraId="326DC6AF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14:paraId="386C005D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83.33</w:t>
            </w:r>
          </w:p>
        </w:tc>
        <w:tc>
          <w:tcPr>
            <w:tcW w:w="1843" w:type="dxa"/>
          </w:tcPr>
          <w:p w14:paraId="2256D2FE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14:paraId="77E920A1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42</w:t>
            </w:r>
            <w:r w:rsidRPr="00EA79DC">
              <w:rPr>
                <w:rFonts w:ascii="Times New Roman" w:hAnsi="Times New Roman" w:cs="Times New Roman"/>
              </w:rPr>
              <w:t>．</w:t>
            </w:r>
            <w:r w:rsidRPr="00EA79DC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701" w:type="dxa"/>
          </w:tcPr>
          <w:p w14:paraId="4595AFD5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</w:tcPr>
          <w:p w14:paraId="1A875539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66</w:t>
            </w:r>
            <w:r w:rsidRPr="00EA79DC">
              <w:rPr>
                <w:rFonts w:ascii="Times New Roman" w:hAnsi="Times New Roman" w:cs="Times New Roman"/>
              </w:rPr>
              <w:t>．</w:t>
            </w:r>
            <w:r w:rsidRPr="00EA79DC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701" w:type="dxa"/>
          </w:tcPr>
          <w:p w14:paraId="54DD3330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14:paraId="45019D37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61</w:t>
            </w:r>
            <w:r w:rsidRPr="00EA79DC">
              <w:rPr>
                <w:rFonts w:ascii="Times New Roman" w:hAnsi="Times New Roman" w:cs="Times New Roman"/>
              </w:rPr>
              <w:t>．</w:t>
            </w:r>
            <w:r w:rsidRPr="00EA79DC">
              <w:rPr>
                <w:rFonts w:ascii="Times New Roman" w:hAnsi="Times New Roman" w:cs="Times New Roman"/>
              </w:rPr>
              <w:t>54</w:t>
            </w:r>
          </w:p>
        </w:tc>
      </w:tr>
      <w:tr w:rsidR="00BF0363" w:rsidRPr="00EA79DC" w14:paraId="79BF5BB4" w14:textId="77777777" w:rsidTr="00B0731A">
        <w:tc>
          <w:tcPr>
            <w:tcW w:w="1707" w:type="dxa"/>
          </w:tcPr>
          <w:p w14:paraId="173035A9" w14:textId="77777777" w:rsidR="00BF0363" w:rsidRPr="00EA79DC" w:rsidRDefault="00BF0363" w:rsidP="00A51399">
            <w:pPr>
              <w:rPr>
                <w:rFonts w:ascii="Times New Roman" w:hAnsi="Times New Roman" w:cs="Times New Roman"/>
              </w:rPr>
            </w:pPr>
            <w:proofErr w:type="spellStart"/>
            <w:r w:rsidRPr="00EA79DC">
              <w:rPr>
                <w:rFonts w:ascii="Times New Roman" w:hAnsi="Times New Roman" w:cs="Times New Roman"/>
              </w:rPr>
              <w:t>questin</w:t>
            </w:r>
            <w:proofErr w:type="spellEnd"/>
          </w:p>
        </w:tc>
        <w:tc>
          <w:tcPr>
            <w:tcW w:w="1701" w:type="dxa"/>
          </w:tcPr>
          <w:p w14:paraId="2F874C98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14:paraId="74921F88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25</w:t>
            </w:r>
            <w:r w:rsidRPr="00EA79DC">
              <w:rPr>
                <w:rFonts w:ascii="Times New Roman" w:hAnsi="Times New Roman" w:cs="Times New Roman"/>
              </w:rPr>
              <w:t>．</w:t>
            </w:r>
            <w:r w:rsidRPr="00EA79D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843" w:type="dxa"/>
          </w:tcPr>
          <w:p w14:paraId="24D0AD14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14:paraId="748C97BA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14</w:t>
            </w:r>
            <w:r w:rsidRPr="00EA79DC">
              <w:rPr>
                <w:rFonts w:ascii="Times New Roman" w:hAnsi="Times New Roman" w:cs="Times New Roman"/>
              </w:rPr>
              <w:t>．</w:t>
            </w:r>
            <w:r w:rsidRPr="00EA79D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701" w:type="dxa"/>
          </w:tcPr>
          <w:p w14:paraId="50A5B501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14:paraId="001DB9B7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16</w:t>
            </w:r>
            <w:r w:rsidRPr="00EA79DC">
              <w:rPr>
                <w:rFonts w:ascii="Times New Roman" w:hAnsi="Times New Roman" w:cs="Times New Roman"/>
              </w:rPr>
              <w:t>．</w:t>
            </w:r>
            <w:r w:rsidRPr="00EA79DC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701" w:type="dxa"/>
          </w:tcPr>
          <w:p w14:paraId="0F6A4680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14:paraId="7B1F45A2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15</w:t>
            </w:r>
            <w:r w:rsidRPr="00EA79DC">
              <w:rPr>
                <w:rFonts w:ascii="Times New Roman" w:hAnsi="Times New Roman" w:cs="Times New Roman"/>
              </w:rPr>
              <w:t>．</w:t>
            </w:r>
            <w:r w:rsidRPr="00EA79DC">
              <w:rPr>
                <w:rFonts w:ascii="Times New Roman" w:hAnsi="Times New Roman" w:cs="Times New Roman"/>
              </w:rPr>
              <w:t>38</w:t>
            </w:r>
          </w:p>
        </w:tc>
      </w:tr>
      <w:tr w:rsidR="00BF0363" w:rsidRPr="00EA79DC" w14:paraId="3ECE7914" w14:textId="77777777" w:rsidTr="00B0731A">
        <w:tc>
          <w:tcPr>
            <w:tcW w:w="1707" w:type="dxa"/>
          </w:tcPr>
          <w:p w14:paraId="3D2E048C" w14:textId="77777777" w:rsidR="00BF0363" w:rsidRPr="00EA79DC" w:rsidRDefault="00BF0363" w:rsidP="00A51399">
            <w:pPr>
              <w:rPr>
                <w:rFonts w:ascii="Times New Roman" w:hAnsi="Times New Roman" w:cs="Times New Roman"/>
              </w:rPr>
            </w:pPr>
            <w:proofErr w:type="spellStart"/>
            <w:r w:rsidRPr="00EA79DC">
              <w:rPr>
                <w:rFonts w:ascii="Times New Roman" w:hAnsi="Times New Roman" w:cs="Times New Roman"/>
              </w:rPr>
              <w:t>obtusin</w:t>
            </w:r>
            <w:proofErr w:type="spellEnd"/>
          </w:p>
        </w:tc>
        <w:tc>
          <w:tcPr>
            <w:tcW w:w="1701" w:type="dxa"/>
          </w:tcPr>
          <w:p w14:paraId="297147F3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14:paraId="79E20DFD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58.33</w:t>
            </w:r>
          </w:p>
        </w:tc>
        <w:tc>
          <w:tcPr>
            <w:tcW w:w="1843" w:type="dxa"/>
          </w:tcPr>
          <w:p w14:paraId="703FA582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14:paraId="54BD5D24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28</w:t>
            </w:r>
            <w:r w:rsidRPr="00EA79DC">
              <w:rPr>
                <w:rFonts w:ascii="Times New Roman" w:hAnsi="Times New Roman" w:cs="Times New Roman"/>
              </w:rPr>
              <w:t>．</w:t>
            </w:r>
            <w:r w:rsidRPr="00EA79DC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701" w:type="dxa"/>
          </w:tcPr>
          <w:p w14:paraId="7FAB2416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</w:tcPr>
          <w:p w14:paraId="6394636A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50</w:t>
            </w:r>
            <w:r w:rsidRPr="00EA79DC">
              <w:rPr>
                <w:rFonts w:ascii="Times New Roman" w:hAnsi="Times New Roman" w:cs="Times New Roman"/>
              </w:rPr>
              <w:t>．</w:t>
            </w:r>
            <w:r w:rsidRPr="00EA79D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01" w:type="dxa"/>
          </w:tcPr>
          <w:p w14:paraId="4EB6CA6D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14:paraId="5580872C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30</w:t>
            </w:r>
            <w:r w:rsidRPr="00EA79DC">
              <w:rPr>
                <w:rFonts w:ascii="Times New Roman" w:hAnsi="Times New Roman" w:cs="Times New Roman"/>
              </w:rPr>
              <w:t>．</w:t>
            </w:r>
            <w:r w:rsidRPr="00EA79DC">
              <w:rPr>
                <w:rFonts w:ascii="Times New Roman" w:hAnsi="Times New Roman" w:cs="Times New Roman"/>
              </w:rPr>
              <w:t>77</w:t>
            </w:r>
          </w:p>
        </w:tc>
      </w:tr>
      <w:tr w:rsidR="00BF0363" w:rsidRPr="00EA79DC" w14:paraId="66E0D1EC" w14:textId="77777777" w:rsidTr="00B0731A">
        <w:tc>
          <w:tcPr>
            <w:tcW w:w="1707" w:type="dxa"/>
          </w:tcPr>
          <w:p w14:paraId="1207C2CB" w14:textId="77777777" w:rsidR="00BF0363" w:rsidRPr="00EA79DC" w:rsidRDefault="00BF0363" w:rsidP="00A51399">
            <w:pPr>
              <w:rPr>
                <w:rFonts w:ascii="Times New Roman" w:hAnsi="Times New Roman" w:cs="Times New Roman"/>
              </w:rPr>
            </w:pPr>
            <w:proofErr w:type="spellStart"/>
            <w:r w:rsidRPr="00EA79DC">
              <w:rPr>
                <w:rFonts w:ascii="Times New Roman" w:hAnsi="Times New Roman" w:cs="Times New Roman"/>
              </w:rPr>
              <w:t>aurantio-obtusin</w:t>
            </w:r>
            <w:proofErr w:type="spellEnd"/>
          </w:p>
        </w:tc>
        <w:tc>
          <w:tcPr>
            <w:tcW w:w="1701" w:type="dxa"/>
          </w:tcPr>
          <w:p w14:paraId="4EC8A702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14:paraId="02BBD996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50.00</w:t>
            </w:r>
          </w:p>
        </w:tc>
        <w:tc>
          <w:tcPr>
            <w:tcW w:w="1843" w:type="dxa"/>
          </w:tcPr>
          <w:p w14:paraId="7B970B82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14:paraId="6CA16706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14</w:t>
            </w:r>
            <w:r w:rsidRPr="00EA79DC">
              <w:rPr>
                <w:rFonts w:ascii="Times New Roman" w:hAnsi="Times New Roman" w:cs="Times New Roman"/>
              </w:rPr>
              <w:t>．</w:t>
            </w:r>
            <w:r w:rsidRPr="00EA79D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701" w:type="dxa"/>
          </w:tcPr>
          <w:p w14:paraId="06FA3836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14:paraId="484B19CD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25</w:t>
            </w:r>
            <w:r w:rsidRPr="00EA79DC">
              <w:rPr>
                <w:rFonts w:ascii="Times New Roman" w:hAnsi="Times New Roman" w:cs="Times New Roman"/>
              </w:rPr>
              <w:t>．</w:t>
            </w:r>
            <w:r w:rsidRPr="00EA79D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01" w:type="dxa"/>
          </w:tcPr>
          <w:p w14:paraId="0429B16E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14:paraId="4E888846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38</w:t>
            </w:r>
            <w:r w:rsidRPr="00EA79DC">
              <w:rPr>
                <w:rFonts w:ascii="Times New Roman" w:hAnsi="Times New Roman" w:cs="Times New Roman"/>
              </w:rPr>
              <w:t>．</w:t>
            </w:r>
            <w:r w:rsidRPr="00EA79DC">
              <w:rPr>
                <w:rFonts w:ascii="Times New Roman" w:hAnsi="Times New Roman" w:cs="Times New Roman"/>
              </w:rPr>
              <w:t>46</w:t>
            </w:r>
          </w:p>
        </w:tc>
      </w:tr>
      <w:tr w:rsidR="00BF0363" w:rsidRPr="00EA79DC" w14:paraId="5D447D05" w14:textId="77777777" w:rsidTr="00B0731A">
        <w:trPr>
          <w:trHeight w:val="249"/>
        </w:trPr>
        <w:tc>
          <w:tcPr>
            <w:tcW w:w="1707" w:type="dxa"/>
          </w:tcPr>
          <w:p w14:paraId="59E24B89" w14:textId="77777777" w:rsidR="00BF0363" w:rsidRPr="00EA79DC" w:rsidRDefault="00BF0363" w:rsidP="00A51399">
            <w:pPr>
              <w:rPr>
                <w:rFonts w:ascii="Times New Roman" w:hAnsi="Times New Roman" w:cs="Times New Roman"/>
              </w:rPr>
            </w:pPr>
            <w:proofErr w:type="spellStart"/>
            <w:r w:rsidRPr="00EA79DC">
              <w:rPr>
                <w:rFonts w:ascii="Times New Roman" w:hAnsi="Times New Roman" w:cs="Times New Roman"/>
              </w:rPr>
              <w:t>obtusifolin</w:t>
            </w:r>
            <w:proofErr w:type="spellEnd"/>
          </w:p>
        </w:tc>
        <w:tc>
          <w:tcPr>
            <w:tcW w:w="1701" w:type="dxa"/>
          </w:tcPr>
          <w:p w14:paraId="5978A9D3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14:paraId="0517E271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25</w:t>
            </w:r>
            <w:r w:rsidRPr="00EA79DC">
              <w:rPr>
                <w:rFonts w:ascii="Times New Roman" w:hAnsi="Times New Roman" w:cs="Times New Roman"/>
              </w:rPr>
              <w:t>．</w:t>
            </w:r>
            <w:r w:rsidRPr="00EA79D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843" w:type="dxa"/>
          </w:tcPr>
          <w:p w14:paraId="0056B3EA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14:paraId="1940C797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14:paraId="6535AC71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57256949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8</w:t>
            </w:r>
            <w:r w:rsidRPr="00EA79DC">
              <w:rPr>
                <w:rFonts w:ascii="Times New Roman" w:hAnsi="Times New Roman" w:cs="Times New Roman"/>
              </w:rPr>
              <w:t>．</w:t>
            </w:r>
            <w:r w:rsidRPr="00EA79D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701" w:type="dxa"/>
          </w:tcPr>
          <w:p w14:paraId="5144F9B3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14:paraId="5E2C1C3F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15</w:t>
            </w:r>
            <w:r w:rsidRPr="00EA79DC">
              <w:rPr>
                <w:rFonts w:ascii="Times New Roman" w:hAnsi="Times New Roman" w:cs="Times New Roman"/>
              </w:rPr>
              <w:t>．</w:t>
            </w:r>
            <w:r w:rsidRPr="00EA79DC">
              <w:rPr>
                <w:rFonts w:ascii="Times New Roman" w:hAnsi="Times New Roman" w:cs="Times New Roman"/>
              </w:rPr>
              <w:t>38</w:t>
            </w:r>
          </w:p>
        </w:tc>
      </w:tr>
      <w:tr w:rsidR="00BF0363" w:rsidRPr="00EA79DC" w14:paraId="3E55FBEB" w14:textId="77777777" w:rsidTr="00B0731A">
        <w:trPr>
          <w:trHeight w:val="284"/>
        </w:trPr>
        <w:tc>
          <w:tcPr>
            <w:tcW w:w="1707" w:type="dxa"/>
            <w:tcBorders>
              <w:bottom w:val="single" w:sz="4" w:space="0" w:color="auto"/>
            </w:tcBorders>
          </w:tcPr>
          <w:p w14:paraId="277D0461" w14:textId="77777777" w:rsidR="00BF0363" w:rsidRPr="00EA79DC" w:rsidRDefault="00BF0363" w:rsidP="00A51399">
            <w:pPr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EDG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21DD5BC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D9D2E44" w14:textId="77777777" w:rsidR="00BF0363" w:rsidRPr="00EA79DC" w:rsidRDefault="00BF0363" w:rsidP="00A51399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EA79DC">
              <w:rPr>
                <w:rFonts w:ascii="Times New Roman" w:hAnsi="Times New Roman" w:cs="Times New Roman"/>
                <w:color w:val="000000"/>
                <w:sz w:val="22"/>
              </w:rPr>
              <w:t>83</w:t>
            </w:r>
            <w:r w:rsidRPr="00EA79DC">
              <w:rPr>
                <w:rFonts w:ascii="Times New Roman" w:hAnsi="Times New Roman" w:cs="Times New Roman"/>
                <w:color w:val="000000"/>
                <w:sz w:val="22"/>
              </w:rPr>
              <w:t>．</w:t>
            </w:r>
            <w:r w:rsidRPr="00EA79DC">
              <w:rPr>
                <w:rFonts w:ascii="Times New Roman" w:hAnsi="Times New Roman" w:cs="Times New Roman"/>
                <w:color w:val="000000"/>
                <w:sz w:val="22"/>
              </w:rPr>
              <w:t>33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204BD8D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AE88258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14</w:t>
            </w:r>
            <w:r w:rsidRPr="00EA79DC">
              <w:rPr>
                <w:rFonts w:ascii="Times New Roman" w:hAnsi="Times New Roman" w:cs="Times New Roman"/>
              </w:rPr>
              <w:t>．</w:t>
            </w:r>
            <w:r w:rsidRPr="00EA79D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4DD45AF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7C70AA4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91</w:t>
            </w:r>
            <w:r w:rsidRPr="00EA79DC">
              <w:rPr>
                <w:rFonts w:ascii="Times New Roman" w:hAnsi="Times New Roman" w:cs="Times New Roman"/>
              </w:rPr>
              <w:t>．</w:t>
            </w:r>
            <w:r w:rsidRPr="00EA79DC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9EFF4AC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58A1BB7" w14:textId="77777777" w:rsidR="00BF0363" w:rsidRPr="00EA79DC" w:rsidRDefault="00BF0363" w:rsidP="00A51399">
            <w:pPr>
              <w:jc w:val="center"/>
              <w:rPr>
                <w:rFonts w:ascii="Times New Roman" w:hAnsi="Times New Roman" w:cs="Times New Roman"/>
              </w:rPr>
            </w:pPr>
            <w:r w:rsidRPr="00EA79DC">
              <w:rPr>
                <w:rFonts w:ascii="Times New Roman" w:hAnsi="Times New Roman" w:cs="Times New Roman"/>
              </w:rPr>
              <w:t>46</w:t>
            </w:r>
            <w:r w:rsidRPr="00EA79DC">
              <w:rPr>
                <w:rFonts w:ascii="Times New Roman" w:hAnsi="Times New Roman" w:cs="Times New Roman"/>
              </w:rPr>
              <w:t>．</w:t>
            </w:r>
            <w:r w:rsidRPr="00EA79DC">
              <w:rPr>
                <w:rFonts w:ascii="Times New Roman" w:hAnsi="Times New Roman" w:cs="Times New Roman"/>
              </w:rPr>
              <w:t>15</w:t>
            </w:r>
          </w:p>
        </w:tc>
      </w:tr>
    </w:tbl>
    <w:p w14:paraId="03AE484E" w14:textId="77777777" w:rsidR="00BF0363" w:rsidRDefault="00BF0363" w:rsidP="00BF0363">
      <w:pPr>
        <w:rPr>
          <w:rFonts w:ascii="Times New Roman" w:hAnsi="Times New Roman" w:cs="Times New Roman"/>
          <w:sz w:val="24"/>
          <w:szCs w:val="24"/>
        </w:rPr>
        <w:sectPr w:rsidR="00BF0363" w:rsidSect="00084E13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tbl>
      <w:tblPr>
        <w:tblStyle w:val="a7"/>
        <w:tblpPr w:leftFromText="180" w:rightFromText="180" w:vertAnchor="text" w:horzAnchor="margin" w:tblpXSpec="center" w:tblpY="361"/>
        <w:tblOverlap w:val="never"/>
        <w:tblW w:w="14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7"/>
        <w:gridCol w:w="1345"/>
        <w:gridCol w:w="852"/>
        <w:gridCol w:w="808"/>
        <w:gridCol w:w="979"/>
        <w:gridCol w:w="868"/>
        <w:gridCol w:w="760"/>
        <w:gridCol w:w="1416"/>
        <w:gridCol w:w="1418"/>
        <w:gridCol w:w="4108"/>
      </w:tblGrid>
      <w:tr w:rsidR="007708AE" w:rsidRPr="007C78D2" w:rsidDel="00246BF6" w14:paraId="69700B6C" w14:textId="0368D549" w:rsidTr="007708AE">
        <w:trPr>
          <w:trHeight w:val="699"/>
          <w:del w:id="23" w:author="Sheng Xiao" w:date="2024-07-06T03:05:00Z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</w:tcPr>
          <w:p w14:paraId="50189B52" w14:textId="1D1E2C2A" w:rsidR="007708AE" w:rsidRPr="007C78D2" w:rsidDel="00246BF6" w:rsidRDefault="00700883" w:rsidP="007708AE">
            <w:pPr>
              <w:rPr>
                <w:del w:id="24" w:author="Sheng Xiao" w:date="2024-07-06T03:05:00Z" w16du:dateUtc="2024-07-05T19:05:00Z"/>
                <w:rFonts w:ascii="Times New Roman" w:hAnsi="Times New Roman" w:cs="Times New Roman"/>
              </w:rPr>
            </w:pPr>
            <w:del w:id="25" w:author="Sheng Xiao" w:date="2024-07-06T03:05:00Z" w16du:dateUtc="2024-07-05T19:05:00Z">
              <w:r w:rsidDel="00246BF6">
                <w:rPr>
                  <w:rFonts w:ascii="Times New Roman" w:hAnsi="Times New Roman" w:cs="Times New Roman"/>
                </w:rPr>
                <w:lastRenderedPageBreak/>
                <w:delText>Component</w:delText>
              </w:r>
            </w:del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</w:tcPr>
          <w:p w14:paraId="5B0B8176" w14:textId="29911051" w:rsidR="007708AE" w:rsidRPr="007C78D2" w:rsidDel="00246BF6" w:rsidRDefault="007708AE" w:rsidP="007708AE">
            <w:pPr>
              <w:ind w:firstLineChars="50" w:firstLine="105"/>
              <w:rPr>
                <w:del w:id="26" w:author="Sheng Xiao" w:date="2024-07-06T03:05:00Z" w16du:dateUtc="2024-07-05T19:05:00Z"/>
                <w:rFonts w:ascii="Times New Roman" w:hAnsi="Times New Roman" w:cs="Times New Roman"/>
              </w:rPr>
            </w:pPr>
            <w:del w:id="27" w:author="Sheng Xiao" w:date="2024-07-06T03:05:00Z" w16du:dateUtc="2024-07-05T19:05:00Z">
              <w:r w:rsidDel="00246BF6">
                <w:rPr>
                  <w:rFonts w:ascii="Times New Roman" w:hAnsi="Times New Roman" w:cs="Times New Roman"/>
                </w:rPr>
                <w:delText xml:space="preserve">Target </w:delText>
              </w:r>
              <w:r w:rsidDel="00246BF6">
                <w:rPr>
                  <w:rFonts w:ascii="Times New Roman" w:hAnsi="Times New Roman" w:cs="Times New Roman" w:hint="eastAsia"/>
                </w:rPr>
                <w:delText>P</w:delText>
              </w:r>
              <w:r w:rsidDel="00246BF6">
                <w:rPr>
                  <w:rFonts w:ascii="Times New Roman" w:hAnsi="Times New Roman" w:cs="Times New Roman"/>
                </w:rPr>
                <w:delText>rotein</w:delText>
              </w:r>
            </w:del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6372828D" w14:textId="3D2BAAB9" w:rsidR="007708AE" w:rsidRPr="007C78D2" w:rsidDel="00246BF6" w:rsidRDefault="007708AE" w:rsidP="007708AE">
            <w:pPr>
              <w:rPr>
                <w:del w:id="28" w:author="Sheng Xiao" w:date="2024-07-06T03:05:00Z" w16du:dateUtc="2024-07-05T19:05:00Z"/>
                <w:rFonts w:ascii="Times New Roman" w:hAnsi="Times New Roman" w:cs="Times New Roman"/>
              </w:rPr>
            </w:pPr>
            <w:del w:id="29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PDB ID</w:delText>
              </w:r>
            </w:del>
          </w:p>
        </w:tc>
        <w:tc>
          <w:tcPr>
            <w:tcW w:w="808" w:type="dxa"/>
            <w:tcBorders>
              <w:top w:val="single" w:sz="4" w:space="0" w:color="auto"/>
              <w:bottom w:val="single" w:sz="4" w:space="0" w:color="auto"/>
            </w:tcBorders>
          </w:tcPr>
          <w:p w14:paraId="3B0750A3" w14:textId="4F4156FE" w:rsidR="007708AE" w:rsidRPr="007C78D2" w:rsidDel="00246BF6" w:rsidRDefault="00700883" w:rsidP="007708AE">
            <w:pPr>
              <w:rPr>
                <w:del w:id="30" w:author="Sheng Xiao" w:date="2024-07-06T03:05:00Z" w16du:dateUtc="2024-07-05T19:05:00Z"/>
                <w:rFonts w:ascii="Times New Roman" w:hAnsi="Times New Roman" w:cs="Times New Roman"/>
              </w:rPr>
            </w:pPr>
            <w:del w:id="31" w:author="Sheng Xiao" w:date="2024-07-06T03:05:00Z" w16du:dateUtc="2024-07-05T19:05:00Z">
              <w:r w:rsidDel="00246BF6">
                <w:rPr>
                  <w:rFonts w:ascii="Times New Roman" w:hAnsi="Times New Roman" w:cs="Times New Roman"/>
                </w:rPr>
                <w:delText>T</w:delText>
              </w:r>
              <w:r w:rsidRPr="007C78D2" w:rsidDel="00246BF6">
                <w:rPr>
                  <w:rFonts w:ascii="Times New Roman" w:hAnsi="Times New Roman" w:cs="Times New Roman"/>
                </w:rPr>
                <w:delText xml:space="preserve">otal </w:delText>
              </w:r>
              <w:r w:rsidR="007708AE" w:rsidRPr="007C78D2" w:rsidDel="00246BF6">
                <w:rPr>
                  <w:rFonts w:ascii="Times New Roman" w:hAnsi="Times New Roman" w:cs="Times New Roman"/>
                </w:rPr>
                <w:delText>score</w:delText>
              </w:r>
            </w:del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14:paraId="22AD48E5" w14:textId="18B33BAC" w:rsidR="007708AE" w:rsidRPr="007C78D2" w:rsidDel="00246BF6" w:rsidRDefault="00700883" w:rsidP="007708AE">
            <w:pPr>
              <w:rPr>
                <w:del w:id="32" w:author="Sheng Xiao" w:date="2024-07-06T03:05:00Z" w16du:dateUtc="2024-07-05T19:05:00Z"/>
                <w:rFonts w:ascii="Times New Roman" w:hAnsi="Times New Roman" w:cs="Times New Roman"/>
              </w:rPr>
            </w:pPr>
            <w:del w:id="33" w:author="Sheng Xiao" w:date="2024-07-06T03:05:00Z" w16du:dateUtc="2024-07-05T19:05:00Z">
              <w:r w:rsidDel="00246BF6">
                <w:rPr>
                  <w:rFonts w:ascii="Times New Roman" w:hAnsi="Times New Roman" w:cs="Times New Roman"/>
                </w:rPr>
                <w:delText>C</w:delText>
              </w:r>
              <w:r w:rsidRPr="007C78D2" w:rsidDel="00246BF6">
                <w:rPr>
                  <w:rFonts w:ascii="Times New Roman" w:hAnsi="Times New Roman" w:cs="Times New Roman"/>
                </w:rPr>
                <w:delText>rash</w:delText>
              </w:r>
            </w:del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</w:tcPr>
          <w:p w14:paraId="6CD23E33" w14:textId="2F04F074" w:rsidR="007708AE" w:rsidRPr="007C78D2" w:rsidDel="00246BF6" w:rsidRDefault="00700883" w:rsidP="007708AE">
            <w:pPr>
              <w:rPr>
                <w:del w:id="34" w:author="Sheng Xiao" w:date="2024-07-06T03:05:00Z" w16du:dateUtc="2024-07-05T19:05:00Z"/>
                <w:rFonts w:ascii="Times New Roman" w:hAnsi="Times New Roman" w:cs="Times New Roman"/>
              </w:rPr>
            </w:pPr>
            <w:del w:id="35" w:author="Sheng Xiao" w:date="2024-07-06T03:05:00Z" w16du:dateUtc="2024-07-05T19:05:00Z">
              <w:r w:rsidDel="00246BF6">
                <w:rPr>
                  <w:rFonts w:ascii="Times New Roman" w:hAnsi="Times New Roman" w:cs="Times New Roman"/>
                </w:rPr>
                <w:delText>P</w:delText>
              </w:r>
              <w:r w:rsidRPr="007C78D2" w:rsidDel="00246BF6">
                <w:rPr>
                  <w:rFonts w:ascii="Times New Roman" w:hAnsi="Times New Roman" w:cs="Times New Roman"/>
                </w:rPr>
                <w:delText>olar</w:delText>
              </w:r>
            </w:del>
          </w:p>
        </w:tc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</w:tcPr>
          <w:p w14:paraId="58A90F88" w14:textId="6B896A1B" w:rsidR="007708AE" w:rsidRPr="007C78D2" w:rsidDel="00246BF6" w:rsidRDefault="00700883" w:rsidP="007708AE">
            <w:pPr>
              <w:rPr>
                <w:del w:id="36" w:author="Sheng Xiao" w:date="2024-07-06T03:05:00Z" w16du:dateUtc="2024-07-05T19:05:00Z"/>
                <w:rFonts w:ascii="Times New Roman" w:hAnsi="Times New Roman" w:cs="Times New Roman"/>
              </w:rPr>
            </w:pPr>
            <w:del w:id="37" w:author="Sheng Xiao" w:date="2024-07-06T03:05:00Z" w16du:dateUtc="2024-07-05T19:05:00Z">
              <w:r w:rsidDel="00246BF6">
                <w:rPr>
                  <w:rFonts w:ascii="Times New Roman" w:hAnsi="Times New Roman" w:cs="Times New Roman"/>
                </w:rPr>
                <w:delText>S</w:delText>
              </w:r>
              <w:r w:rsidRPr="007C78D2" w:rsidDel="00246BF6">
                <w:rPr>
                  <w:rFonts w:ascii="Times New Roman" w:hAnsi="Times New Roman" w:cs="Times New Roman"/>
                </w:rPr>
                <w:delText>train</w:delText>
              </w:r>
            </w:del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</w:tcPr>
          <w:p w14:paraId="68C5A88C" w14:textId="11B87117" w:rsidR="007708AE" w:rsidRPr="007C78D2" w:rsidDel="00246BF6" w:rsidRDefault="00700883" w:rsidP="007708AE">
            <w:pPr>
              <w:rPr>
                <w:del w:id="38" w:author="Sheng Xiao" w:date="2024-07-06T03:05:00Z" w16du:dateUtc="2024-07-05T19:05:00Z"/>
                <w:rFonts w:ascii="Times New Roman" w:hAnsi="Times New Roman" w:cs="Times New Roman"/>
              </w:rPr>
            </w:pPr>
            <w:del w:id="39" w:author="Sheng Xiao" w:date="2024-07-06T03:05:00Z" w16du:dateUtc="2024-07-05T19:05:00Z">
              <w:r w:rsidDel="00246BF6">
                <w:rPr>
                  <w:rFonts w:ascii="Times New Roman" w:hAnsi="Times New Roman" w:cs="Times New Roman"/>
                </w:rPr>
                <w:delText>H</w:delText>
              </w:r>
              <w:r w:rsidRPr="007C78D2" w:rsidDel="00246BF6">
                <w:rPr>
                  <w:rFonts w:ascii="Times New Roman" w:hAnsi="Times New Roman" w:cs="Times New Roman"/>
                </w:rPr>
                <w:delText xml:space="preserve">ydrophobic </w:delText>
              </w:r>
              <w:r w:rsidR="007708AE" w:rsidRPr="007C78D2" w:rsidDel="00246BF6">
                <w:rPr>
                  <w:rFonts w:ascii="Times New Roman" w:hAnsi="Times New Roman" w:cs="Times New Roman"/>
                </w:rPr>
                <w:delText>bond number</w:delText>
              </w:r>
            </w:del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01E00264" w14:textId="6BD74CC1" w:rsidR="007708AE" w:rsidRPr="007C78D2" w:rsidDel="00246BF6" w:rsidRDefault="00700883" w:rsidP="007708AE">
            <w:pPr>
              <w:rPr>
                <w:del w:id="40" w:author="Sheng Xiao" w:date="2024-07-06T03:05:00Z" w16du:dateUtc="2024-07-05T19:05:00Z"/>
                <w:rFonts w:ascii="Times New Roman" w:hAnsi="Times New Roman" w:cs="Times New Roman"/>
              </w:rPr>
            </w:pPr>
            <w:del w:id="41" w:author="Sheng Xiao" w:date="2024-07-06T03:05:00Z" w16du:dateUtc="2024-07-05T19:05:00Z">
              <w:r w:rsidDel="00246BF6">
                <w:rPr>
                  <w:rFonts w:ascii="Times New Roman" w:hAnsi="Times New Roman" w:cs="Times New Roman"/>
                </w:rPr>
                <w:delText>H</w:delText>
              </w:r>
              <w:r w:rsidRPr="007C78D2" w:rsidDel="00246BF6">
                <w:rPr>
                  <w:rFonts w:ascii="Times New Roman" w:hAnsi="Times New Roman" w:cs="Times New Roman"/>
                </w:rPr>
                <w:delText xml:space="preserve">ydrogen </w:delText>
              </w:r>
              <w:r w:rsidR="007708AE" w:rsidRPr="007C78D2" w:rsidDel="00246BF6">
                <w:rPr>
                  <w:rFonts w:ascii="Times New Roman" w:hAnsi="Times New Roman" w:cs="Times New Roman"/>
                </w:rPr>
                <w:delText>bond number</w:delText>
              </w:r>
            </w:del>
          </w:p>
        </w:tc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</w:tcPr>
          <w:p w14:paraId="09C86FA7" w14:textId="3DA87A4E" w:rsidR="007708AE" w:rsidRPr="007C78D2" w:rsidDel="00246BF6" w:rsidRDefault="007708AE" w:rsidP="007708AE">
            <w:pPr>
              <w:rPr>
                <w:del w:id="42" w:author="Sheng Xiao" w:date="2024-07-06T03:05:00Z" w16du:dateUtc="2024-07-05T19:05:00Z"/>
                <w:rFonts w:ascii="Times New Roman" w:hAnsi="Times New Roman" w:cs="Times New Roman"/>
              </w:rPr>
            </w:pPr>
            <w:del w:id="43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Residues involved in hydrogen bond formation</w:delText>
              </w:r>
            </w:del>
          </w:p>
        </w:tc>
      </w:tr>
      <w:tr w:rsidR="007708AE" w:rsidRPr="007C78D2" w:rsidDel="00246BF6" w14:paraId="16E0FF7C" w14:textId="5DE0F3AA" w:rsidTr="007708AE">
        <w:trPr>
          <w:trHeight w:val="320"/>
          <w:del w:id="44" w:author="Sheng Xiao" w:date="2024-07-06T03:05:00Z"/>
        </w:trPr>
        <w:tc>
          <w:tcPr>
            <w:tcW w:w="1477" w:type="dxa"/>
            <w:vMerge w:val="restart"/>
            <w:tcBorders>
              <w:top w:val="single" w:sz="4" w:space="0" w:color="auto"/>
            </w:tcBorders>
          </w:tcPr>
          <w:p w14:paraId="0A731016" w14:textId="67CB07EA" w:rsidR="007708AE" w:rsidRPr="007C78D2" w:rsidDel="00246BF6" w:rsidRDefault="007708AE" w:rsidP="007708AE">
            <w:pPr>
              <w:rPr>
                <w:del w:id="45" w:author="Sheng Xiao" w:date="2024-07-06T03:05:00Z" w16du:dateUtc="2024-07-05T19:05:00Z"/>
                <w:rFonts w:ascii="Times New Roman" w:hAnsi="Times New Roman" w:cs="Times New Roman"/>
                <w:color w:val="000000"/>
                <w:sz w:val="22"/>
              </w:rPr>
            </w:pPr>
            <w:del w:id="46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Obtusin</w:delText>
              </w:r>
            </w:del>
          </w:p>
        </w:tc>
        <w:tc>
          <w:tcPr>
            <w:tcW w:w="1345" w:type="dxa"/>
          </w:tcPr>
          <w:p w14:paraId="7B3CC8B9" w14:textId="72FB9743" w:rsidR="007708AE" w:rsidRPr="007C78D2" w:rsidDel="00246BF6" w:rsidRDefault="007708AE" w:rsidP="007708AE">
            <w:pPr>
              <w:rPr>
                <w:del w:id="47" w:author="Sheng Xiao" w:date="2024-07-06T03:05:00Z" w16du:dateUtc="2024-07-05T19:05:00Z"/>
                <w:rFonts w:ascii="Times New Roman" w:hAnsi="Times New Roman" w:cs="Times New Roman"/>
              </w:rPr>
            </w:pPr>
            <w:del w:id="48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Rac1</w:delText>
              </w:r>
            </w:del>
          </w:p>
        </w:tc>
        <w:tc>
          <w:tcPr>
            <w:tcW w:w="852" w:type="dxa"/>
          </w:tcPr>
          <w:p w14:paraId="65ED4BE7" w14:textId="38E6DDD3" w:rsidR="007708AE" w:rsidRPr="007C78D2" w:rsidDel="00246BF6" w:rsidRDefault="007708AE" w:rsidP="007708AE">
            <w:pPr>
              <w:widowControl/>
              <w:rPr>
                <w:del w:id="49" w:author="Sheng Xiao" w:date="2024-07-06T03:05:00Z" w16du:dateUtc="2024-07-05T19:05:00Z"/>
                <w:rFonts w:ascii="Times New Roman" w:hAnsi="Times New Roman" w:cs="Times New Roman"/>
                <w:color w:val="000000"/>
                <w:sz w:val="22"/>
              </w:rPr>
            </w:pPr>
            <w:del w:id="50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  <w:color w:val="000000"/>
                  <w:sz w:val="22"/>
                </w:rPr>
                <w:delText>2RMK</w:delText>
              </w:r>
            </w:del>
          </w:p>
        </w:tc>
        <w:tc>
          <w:tcPr>
            <w:tcW w:w="808" w:type="dxa"/>
          </w:tcPr>
          <w:p w14:paraId="5B85CFEE" w14:textId="0BD8C47E" w:rsidR="007708AE" w:rsidRPr="007C78D2" w:rsidDel="00246BF6" w:rsidRDefault="007708AE" w:rsidP="007708AE">
            <w:pPr>
              <w:rPr>
                <w:del w:id="51" w:author="Sheng Xiao" w:date="2024-07-06T03:05:00Z" w16du:dateUtc="2024-07-05T19:05:00Z"/>
                <w:rFonts w:ascii="Times New Roman" w:hAnsi="Times New Roman" w:cs="Times New Roman"/>
              </w:rPr>
            </w:pPr>
            <w:del w:id="52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10.4</w:delText>
              </w:r>
              <w:r w:rsidDel="00246BF6">
                <w:rPr>
                  <w:rFonts w:ascii="Times New Roman" w:hAnsi="Times New Roman" w:cs="Times New Roman"/>
                </w:rPr>
                <w:delText>8</w:delText>
              </w:r>
            </w:del>
          </w:p>
        </w:tc>
        <w:tc>
          <w:tcPr>
            <w:tcW w:w="979" w:type="dxa"/>
          </w:tcPr>
          <w:p w14:paraId="3786D6B2" w14:textId="15F6CB46" w:rsidR="007708AE" w:rsidRPr="007C78D2" w:rsidDel="00246BF6" w:rsidRDefault="007708AE" w:rsidP="007708AE">
            <w:pPr>
              <w:rPr>
                <w:del w:id="53" w:author="Sheng Xiao" w:date="2024-07-06T03:05:00Z" w16du:dateUtc="2024-07-05T19:05:00Z"/>
                <w:rFonts w:ascii="Times New Roman" w:hAnsi="Times New Roman" w:cs="Times New Roman"/>
              </w:rPr>
            </w:pPr>
            <w:del w:id="54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-2.02</w:delText>
              </w:r>
              <w:r w:rsidDel="00246BF6">
                <w:rPr>
                  <w:rFonts w:ascii="Times New Roman" w:hAnsi="Times New Roman" w:cs="Times New Roman"/>
                </w:rPr>
                <w:delText xml:space="preserve"> </w:delText>
              </w:r>
            </w:del>
          </w:p>
        </w:tc>
        <w:tc>
          <w:tcPr>
            <w:tcW w:w="868" w:type="dxa"/>
          </w:tcPr>
          <w:p w14:paraId="4AE74075" w14:textId="37E10A6E" w:rsidR="007708AE" w:rsidRPr="007C78D2" w:rsidDel="00246BF6" w:rsidRDefault="007708AE" w:rsidP="007708AE">
            <w:pPr>
              <w:rPr>
                <w:del w:id="55" w:author="Sheng Xiao" w:date="2024-07-06T03:05:00Z" w16du:dateUtc="2024-07-05T19:05:00Z"/>
                <w:rFonts w:ascii="Times New Roman" w:hAnsi="Times New Roman" w:cs="Times New Roman"/>
              </w:rPr>
            </w:pPr>
            <w:del w:id="56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5.14</w:delText>
              </w:r>
              <w:r w:rsidDel="00246BF6">
                <w:rPr>
                  <w:rFonts w:ascii="Times New Roman" w:hAnsi="Times New Roman" w:cs="Times New Roman"/>
                </w:rPr>
                <w:delText xml:space="preserve"> </w:delText>
              </w:r>
            </w:del>
          </w:p>
        </w:tc>
        <w:tc>
          <w:tcPr>
            <w:tcW w:w="760" w:type="dxa"/>
          </w:tcPr>
          <w:p w14:paraId="24A0A185" w14:textId="4F59FB2C" w:rsidR="007708AE" w:rsidRPr="007C78D2" w:rsidDel="00246BF6" w:rsidRDefault="007708AE" w:rsidP="007708AE">
            <w:pPr>
              <w:rPr>
                <w:del w:id="57" w:author="Sheng Xiao" w:date="2024-07-06T03:05:00Z" w16du:dateUtc="2024-07-05T19:05:00Z"/>
                <w:rFonts w:ascii="Times New Roman" w:hAnsi="Times New Roman" w:cs="Times New Roman"/>
              </w:rPr>
            </w:pPr>
            <w:del w:id="58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2.1</w:delText>
              </w:r>
              <w:r w:rsidDel="00246BF6">
                <w:rPr>
                  <w:rFonts w:ascii="Times New Roman" w:hAnsi="Times New Roman" w:cs="Times New Roman"/>
                </w:rPr>
                <w:delText>4</w:delText>
              </w:r>
            </w:del>
          </w:p>
        </w:tc>
        <w:tc>
          <w:tcPr>
            <w:tcW w:w="1416" w:type="dxa"/>
          </w:tcPr>
          <w:p w14:paraId="41613D10" w14:textId="4A059F53" w:rsidR="007708AE" w:rsidRPr="007C78D2" w:rsidDel="00246BF6" w:rsidRDefault="007708AE" w:rsidP="007708AE">
            <w:pPr>
              <w:rPr>
                <w:del w:id="59" w:author="Sheng Xiao" w:date="2024-07-06T03:05:00Z" w16du:dateUtc="2024-07-05T19:05:00Z"/>
                <w:rFonts w:ascii="Times New Roman" w:hAnsi="Times New Roman" w:cs="Times New Roman"/>
              </w:rPr>
            </w:pPr>
            <w:del w:id="60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7</w:delText>
              </w:r>
            </w:del>
          </w:p>
        </w:tc>
        <w:tc>
          <w:tcPr>
            <w:tcW w:w="1418" w:type="dxa"/>
          </w:tcPr>
          <w:p w14:paraId="4A706F2C" w14:textId="54BE12E9" w:rsidR="007708AE" w:rsidRPr="007C78D2" w:rsidDel="00246BF6" w:rsidRDefault="007708AE" w:rsidP="007708AE">
            <w:pPr>
              <w:rPr>
                <w:del w:id="61" w:author="Sheng Xiao" w:date="2024-07-06T03:05:00Z" w16du:dateUtc="2024-07-05T19:05:00Z"/>
                <w:rFonts w:ascii="Times New Roman" w:hAnsi="Times New Roman" w:cs="Times New Roman"/>
              </w:rPr>
            </w:pPr>
            <w:del w:id="62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3</w:delText>
              </w:r>
            </w:del>
          </w:p>
        </w:tc>
        <w:tc>
          <w:tcPr>
            <w:tcW w:w="4108" w:type="dxa"/>
          </w:tcPr>
          <w:p w14:paraId="5665B516" w14:textId="1AE853BB" w:rsidR="007708AE" w:rsidRPr="007C78D2" w:rsidDel="00246BF6" w:rsidRDefault="007708AE" w:rsidP="007708AE">
            <w:pPr>
              <w:rPr>
                <w:del w:id="63" w:author="Sheng Xiao" w:date="2024-07-06T03:05:00Z" w16du:dateUtc="2024-07-05T19:05:00Z"/>
                <w:rFonts w:ascii="Times New Roman" w:hAnsi="Times New Roman" w:cs="Times New Roman"/>
              </w:rPr>
            </w:pPr>
            <w:del w:id="64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Ala159(A), Lys116(A), Ser158(A)</w:delText>
              </w:r>
            </w:del>
          </w:p>
        </w:tc>
      </w:tr>
      <w:tr w:rsidR="007708AE" w:rsidRPr="007C78D2" w:rsidDel="00246BF6" w14:paraId="6DB1BD77" w14:textId="45AEE6E9" w:rsidTr="007708AE">
        <w:trPr>
          <w:trHeight w:val="304"/>
          <w:del w:id="65" w:author="Sheng Xiao" w:date="2024-07-06T03:05:00Z"/>
        </w:trPr>
        <w:tc>
          <w:tcPr>
            <w:tcW w:w="1477" w:type="dxa"/>
            <w:vMerge/>
          </w:tcPr>
          <w:p w14:paraId="50B60080" w14:textId="19F0AC95" w:rsidR="007708AE" w:rsidRPr="007C78D2" w:rsidDel="00246BF6" w:rsidRDefault="007708AE" w:rsidP="007708AE">
            <w:pPr>
              <w:rPr>
                <w:del w:id="66" w:author="Sheng Xiao" w:date="2024-07-06T03:05:00Z" w16du:dateUtc="2024-07-05T19:05:00Z"/>
                <w:rFonts w:ascii="Times New Roman" w:hAnsi="Times New Roman" w:cs="Times New Roman"/>
              </w:rPr>
            </w:pPr>
          </w:p>
        </w:tc>
        <w:tc>
          <w:tcPr>
            <w:tcW w:w="1345" w:type="dxa"/>
          </w:tcPr>
          <w:p w14:paraId="713E2123" w14:textId="41199237" w:rsidR="007708AE" w:rsidRPr="007C78D2" w:rsidDel="00246BF6" w:rsidRDefault="007708AE" w:rsidP="007708AE">
            <w:pPr>
              <w:widowControl/>
              <w:rPr>
                <w:del w:id="67" w:author="Sheng Xiao" w:date="2024-07-06T03:05:00Z" w16du:dateUtc="2024-07-05T19:05:00Z"/>
                <w:rFonts w:ascii="Times New Roman" w:hAnsi="Times New Roman" w:cs="Times New Roman"/>
                <w:color w:val="000000"/>
                <w:sz w:val="22"/>
              </w:rPr>
            </w:pPr>
            <w:del w:id="68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  <w:color w:val="000000"/>
                  <w:sz w:val="22"/>
                </w:rPr>
                <w:delText>F-actin</w:delText>
              </w:r>
            </w:del>
          </w:p>
        </w:tc>
        <w:tc>
          <w:tcPr>
            <w:tcW w:w="852" w:type="dxa"/>
          </w:tcPr>
          <w:p w14:paraId="778A3878" w14:textId="0D0B29C4" w:rsidR="007708AE" w:rsidRPr="007C78D2" w:rsidDel="00246BF6" w:rsidRDefault="007708AE" w:rsidP="007708AE">
            <w:pPr>
              <w:widowControl/>
              <w:rPr>
                <w:del w:id="69" w:author="Sheng Xiao" w:date="2024-07-06T03:05:00Z" w16du:dateUtc="2024-07-05T19:05:00Z"/>
                <w:rFonts w:ascii="Times New Roman" w:hAnsi="Times New Roman" w:cs="Times New Roman"/>
                <w:color w:val="000000"/>
                <w:sz w:val="22"/>
              </w:rPr>
            </w:pPr>
            <w:del w:id="70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  <w:color w:val="000000"/>
                  <w:sz w:val="22"/>
                </w:rPr>
                <w:delText>3W3D</w:delText>
              </w:r>
            </w:del>
          </w:p>
        </w:tc>
        <w:tc>
          <w:tcPr>
            <w:tcW w:w="808" w:type="dxa"/>
          </w:tcPr>
          <w:p w14:paraId="0CA53E12" w14:textId="004DF942" w:rsidR="007708AE" w:rsidRPr="007C78D2" w:rsidDel="00246BF6" w:rsidRDefault="007708AE" w:rsidP="007708AE">
            <w:pPr>
              <w:rPr>
                <w:del w:id="71" w:author="Sheng Xiao" w:date="2024-07-06T03:05:00Z" w16du:dateUtc="2024-07-05T19:05:00Z"/>
                <w:rFonts w:ascii="Times New Roman" w:hAnsi="Times New Roman" w:cs="Times New Roman"/>
              </w:rPr>
            </w:pPr>
            <w:del w:id="72" w:author="Sheng Xiao" w:date="2024-07-06T03:05:00Z" w16du:dateUtc="2024-07-05T19:05:00Z">
              <w:r w:rsidDel="00246BF6">
                <w:rPr>
                  <w:rFonts w:ascii="Times New Roman" w:hAnsi="Times New Roman" w:cs="Times New Roman"/>
                </w:rPr>
                <w:delText>9.91</w:delText>
              </w:r>
            </w:del>
          </w:p>
        </w:tc>
        <w:tc>
          <w:tcPr>
            <w:tcW w:w="979" w:type="dxa"/>
          </w:tcPr>
          <w:p w14:paraId="3A4AF05C" w14:textId="4A5FFD2B" w:rsidR="007708AE" w:rsidRPr="007C78D2" w:rsidDel="00246BF6" w:rsidRDefault="007708AE" w:rsidP="007708AE">
            <w:pPr>
              <w:rPr>
                <w:del w:id="73" w:author="Sheng Xiao" w:date="2024-07-06T03:05:00Z" w16du:dateUtc="2024-07-05T19:05:00Z"/>
                <w:rFonts w:ascii="Times New Roman" w:hAnsi="Times New Roman" w:cs="Times New Roman"/>
              </w:rPr>
            </w:pPr>
            <w:del w:id="74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-1.1</w:delText>
              </w:r>
              <w:r w:rsidDel="00246BF6">
                <w:rPr>
                  <w:rFonts w:ascii="Times New Roman" w:hAnsi="Times New Roman" w:cs="Times New Roman"/>
                </w:rPr>
                <w:delText>1</w:delText>
              </w:r>
            </w:del>
          </w:p>
        </w:tc>
        <w:tc>
          <w:tcPr>
            <w:tcW w:w="868" w:type="dxa"/>
          </w:tcPr>
          <w:p w14:paraId="67F3DF9F" w14:textId="5F802A32" w:rsidR="007708AE" w:rsidRPr="007C78D2" w:rsidDel="00246BF6" w:rsidRDefault="007708AE" w:rsidP="007708AE">
            <w:pPr>
              <w:rPr>
                <w:del w:id="75" w:author="Sheng Xiao" w:date="2024-07-06T03:05:00Z" w16du:dateUtc="2024-07-05T19:05:00Z"/>
                <w:rFonts w:ascii="Times New Roman" w:hAnsi="Times New Roman" w:cs="Times New Roman"/>
              </w:rPr>
            </w:pPr>
            <w:del w:id="76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3.98</w:delText>
              </w:r>
              <w:r w:rsidDel="00246BF6">
                <w:rPr>
                  <w:rFonts w:ascii="Times New Roman" w:hAnsi="Times New Roman" w:cs="Times New Roman"/>
                </w:rPr>
                <w:delText xml:space="preserve"> </w:delText>
              </w:r>
            </w:del>
          </w:p>
        </w:tc>
        <w:tc>
          <w:tcPr>
            <w:tcW w:w="760" w:type="dxa"/>
          </w:tcPr>
          <w:p w14:paraId="11D6CDAD" w14:textId="52DFA4A4" w:rsidR="007708AE" w:rsidRPr="007C78D2" w:rsidDel="00246BF6" w:rsidRDefault="007708AE" w:rsidP="007708AE">
            <w:pPr>
              <w:rPr>
                <w:del w:id="77" w:author="Sheng Xiao" w:date="2024-07-06T03:05:00Z" w16du:dateUtc="2024-07-05T19:05:00Z"/>
                <w:rFonts w:ascii="Times New Roman" w:hAnsi="Times New Roman" w:cs="Times New Roman"/>
              </w:rPr>
            </w:pPr>
            <w:del w:id="78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1.2</w:delText>
              </w:r>
              <w:r w:rsidDel="00246BF6">
                <w:rPr>
                  <w:rFonts w:ascii="Times New Roman" w:hAnsi="Times New Roman" w:cs="Times New Roman"/>
                </w:rPr>
                <w:delText>5</w:delText>
              </w:r>
            </w:del>
          </w:p>
        </w:tc>
        <w:tc>
          <w:tcPr>
            <w:tcW w:w="1416" w:type="dxa"/>
          </w:tcPr>
          <w:p w14:paraId="789D2370" w14:textId="68BC17AB" w:rsidR="007708AE" w:rsidRPr="007C78D2" w:rsidDel="00246BF6" w:rsidRDefault="007708AE" w:rsidP="007708AE">
            <w:pPr>
              <w:rPr>
                <w:del w:id="79" w:author="Sheng Xiao" w:date="2024-07-06T03:05:00Z" w16du:dateUtc="2024-07-05T19:05:00Z"/>
                <w:rFonts w:ascii="Times New Roman" w:hAnsi="Times New Roman" w:cs="Times New Roman"/>
              </w:rPr>
            </w:pPr>
            <w:del w:id="80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11</w:delText>
              </w:r>
            </w:del>
          </w:p>
        </w:tc>
        <w:tc>
          <w:tcPr>
            <w:tcW w:w="1418" w:type="dxa"/>
          </w:tcPr>
          <w:p w14:paraId="3F65655E" w14:textId="12E4F123" w:rsidR="007708AE" w:rsidRPr="007C78D2" w:rsidDel="00246BF6" w:rsidRDefault="007708AE" w:rsidP="007708AE">
            <w:pPr>
              <w:rPr>
                <w:del w:id="81" w:author="Sheng Xiao" w:date="2024-07-06T03:05:00Z" w16du:dateUtc="2024-07-05T19:05:00Z"/>
                <w:rFonts w:ascii="Times New Roman" w:hAnsi="Times New Roman" w:cs="Times New Roman"/>
              </w:rPr>
            </w:pPr>
            <w:del w:id="82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4</w:delText>
              </w:r>
            </w:del>
          </w:p>
        </w:tc>
        <w:tc>
          <w:tcPr>
            <w:tcW w:w="4108" w:type="dxa"/>
          </w:tcPr>
          <w:p w14:paraId="2FEE8D5C" w14:textId="74038269" w:rsidR="007708AE" w:rsidRPr="007C78D2" w:rsidDel="00246BF6" w:rsidRDefault="007708AE" w:rsidP="007708AE">
            <w:pPr>
              <w:rPr>
                <w:del w:id="83" w:author="Sheng Xiao" w:date="2024-07-06T03:05:00Z" w16du:dateUtc="2024-07-05T19:05:00Z"/>
                <w:rFonts w:ascii="Times New Roman" w:hAnsi="Times New Roman" w:cs="Times New Roman"/>
              </w:rPr>
            </w:pPr>
            <w:del w:id="84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Asp153(A),Gln136(A),Gly14(A),Leu15(A)</w:delText>
              </w:r>
            </w:del>
          </w:p>
        </w:tc>
      </w:tr>
      <w:tr w:rsidR="007708AE" w:rsidRPr="007C78D2" w:rsidDel="00246BF6" w14:paraId="547DF11D" w14:textId="4B74C2CF" w:rsidTr="007708AE">
        <w:trPr>
          <w:trHeight w:val="320"/>
          <w:del w:id="85" w:author="Sheng Xiao" w:date="2024-07-06T03:05:00Z"/>
        </w:trPr>
        <w:tc>
          <w:tcPr>
            <w:tcW w:w="1477" w:type="dxa"/>
            <w:vMerge/>
          </w:tcPr>
          <w:p w14:paraId="56BE5D2A" w14:textId="61DD60B8" w:rsidR="007708AE" w:rsidRPr="007C78D2" w:rsidDel="00246BF6" w:rsidRDefault="007708AE" w:rsidP="007708AE">
            <w:pPr>
              <w:widowControl/>
              <w:rPr>
                <w:del w:id="86" w:author="Sheng Xiao" w:date="2024-07-06T03:05:00Z" w16du:dateUtc="2024-07-05T19:05:00Z"/>
                <w:rFonts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1345" w:type="dxa"/>
          </w:tcPr>
          <w:p w14:paraId="6008F37D" w14:textId="04D45827" w:rsidR="007708AE" w:rsidRPr="007C78D2" w:rsidDel="00246BF6" w:rsidRDefault="007708AE" w:rsidP="007708AE">
            <w:pPr>
              <w:widowControl/>
              <w:rPr>
                <w:del w:id="87" w:author="Sheng Xiao" w:date="2024-07-06T03:05:00Z" w16du:dateUtc="2024-07-05T19:05:00Z"/>
                <w:rFonts w:ascii="Times New Roman" w:hAnsi="Times New Roman" w:cs="Times New Roman"/>
                <w:color w:val="000000"/>
                <w:sz w:val="22"/>
              </w:rPr>
            </w:pPr>
            <w:del w:id="88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  <w:color w:val="000000"/>
                  <w:sz w:val="22"/>
                </w:rPr>
                <w:delText>Rock1</w:delText>
              </w:r>
            </w:del>
          </w:p>
        </w:tc>
        <w:tc>
          <w:tcPr>
            <w:tcW w:w="852" w:type="dxa"/>
          </w:tcPr>
          <w:p w14:paraId="5271FD71" w14:textId="61467375" w:rsidR="007708AE" w:rsidRPr="007C78D2" w:rsidDel="00246BF6" w:rsidRDefault="007708AE" w:rsidP="007708AE">
            <w:pPr>
              <w:widowControl/>
              <w:rPr>
                <w:del w:id="89" w:author="Sheng Xiao" w:date="2024-07-06T03:05:00Z" w16du:dateUtc="2024-07-05T19:05:00Z"/>
                <w:rFonts w:ascii="Times New Roman" w:hAnsi="Times New Roman" w:cs="Times New Roman"/>
                <w:color w:val="000000"/>
                <w:sz w:val="22"/>
              </w:rPr>
            </w:pPr>
            <w:del w:id="90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  <w:color w:val="000000"/>
                  <w:sz w:val="22"/>
                </w:rPr>
                <w:delText>5WNG</w:delText>
              </w:r>
            </w:del>
          </w:p>
        </w:tc>
        <w:tc>
          <w:tcPr>
            <w:tcW w:w="808" w:type="dxa"/>
          </w:tcPr>
          <w:p w14:paraId="7A14BBA1" w14:textId="66C83E8C" w:rsidR="007708AE" w:rsidRPr="007C78D2" w:rsidDel="00246BF6" w:rsidRDefault="007708AE" w:rsidP="007708AE">
            <w:pPr>
              <w:rPr>
                <w:del w:id="91" w:author="Sheng Xiao" w:date="2024-07-06T03:05:00Z" w16du:dateUtc="2024-07-05T19:05:00Z"/>
                <w:rFonts w:ascii="Times New Roman" w:hAnsi="Times New Roman" w:cs="Times New Roman"/>
              </w:rPr>
            </w:pPr>
            <w:del w:id="92" w:author="Sheng Xiao" w:date="2024-07-06T03:05:00Z" w16du:dateUtc="2024-07-05T19:05:00Z">
              <w:r w:rsidDel="00246BF6">
                <w:rPr>
                  <w:rFonts w:ascii="Times New Roman" w:hAnsi="Times New Roman" w:cs="Times New Roman"/>
                </w:rPr>
                <w:delText>9.07</w:delText>
              </w:r>
            </w:del>
          </w:p>
        </w:tc>
        <w:tc>
          <w:tcPr>
            <w:tcW w:w="979" w:type="dxa"/>
          </w:tcPr>
          <w:p w14:paraId="086EF8B1" w14:textId="2B14620B" w:rsidR="007708AE" w:rsidRPr="007C78D2" w:rsidDel="00246BF6" w:rsidRDefault="007708AE" w:rsidP="007708AE">
            <w:pPr>
              <w:rPr>
                <w:del w:id="93" w:author="Sheng Xiao" w:date="2024-07-06T03:05:00Z" w16du:dateUtc="2024-07-05T19:05:00Z"/>
                <w:rFonts w:ascii="Times New Roman" w:hAnsi="Times New Roman" w:cs="Times New Roman"/>
              </w:rPr>
            </w:pPr>
            <w:del w:id="94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-1.01</w:delText>
              </w:r>
              <w:r w:rsidDel="00246BF6">
                <w:rPr>
                  <w:rFonts w:ascii="Times New Roman" w:hAnsi="Times New Roman" w:cs="Times New Roman"/>
                </w:rPr>
                <w:delText xml:space="preserve"> </w:delText>
              </w:r>
            </w:del>
          </w:p>
        </w:tc>
        <w:tc>
          <w:tcPr>
            <w:tcW w:w="868" w:type="dxa"/>
          </w:tcPr>
          <w:p w14:paraId="244752AD" w14:textId="48020A06" w:rsidR="007708AE" w:rsidRPr="007C78D2" w:rsidDel="00246BF6" w:rsidRDefault="007708AE" w:rsidP="007708AE">
            <w:pPr>
              <w:rPr>
                <w:del w:id="95" w:author="Sheng Xiao" w:date="2024-07-06T03:05:00Z" w16du:dateUtc="2024-07-05T19:05:00Z"/>
                <w:rFonts w:ascii="Times New Roman" w:hAnsi="Times New Roman" w:cs="Times New Roman"/>
              </w:rPr>
            </w:pPr>
            <w:del w:id="96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3.08</w:delText>
              </w:r>
              <w:r w:rsidDel="00246BF6">
                <w:rPr>
                  <w:rFonts w:ascii="Times New Roman" w:hAnsi="Times New Roman" w:cs="Times New Roman"/>
                </w:rPr>
                <w:delText xml:space="preserve"> </w:delText>
              </w:r>
            </w:del>
          </w:p>
        </w:tc>
        <w:tc>
          <w:tcPr>
            <w:tcW w:w="760" w:type="dxa"/>
          </w:tcPr>
          <w:p w14:paraId="5F3B8F69" w14:textId="114773B4" w:rsidR="007708AE" w:rsidRPr="007C78D2" w:rsidDel="00246BF6" w:rsidRDefault="007708AE" w:rsidP="007708AE">
            <w:pPr>
              <w:rPr>
                <w:del w:id="97" w:author="Sheng Xiao" w:date="2024-07-06T03:05:00Z" w16du:dateUtc="2024-07-05T19:05:00Z"/>
                <w:rFonts w:ascii="Times New Roman" w:hAnsi="Times New Roman" w:cs="Times New Roman"/>
              </w:rPr>
            </w:pPr>
            <w:del w:id="98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0.8</w:delText>
              </w:r>
              <w:r w:rsidDel="00246BF6">
                <w:rPr>
                  <w:rFonts w:ascii="Times New Roman" w:hAnsi="Times New Roman" w:cs="Times New Roman"/>
                </w:rPr>
                <w:delText>6</w:delText>
              </w:r>
            </w:del>
          </w:p>
        </w:tc>
        <w:tc>
          <w:tcPr>
            <w:tcW w:w="1416" w:type="dxa"/>
          </w:tcPr>
          <w:p w14:paraId="0AF9A3D0" w14:textId="7D2E8CF7" w:rsidR="007708AE" w:rsidRPr="007C78D2" w:rsidDel="00246BF6" w:rsidRDefault="007708AE" w:rsidP="007708AE">
            <w:pPr>
              <w:rPr>
                <w:del w:id="99" w:author="Sheng Xiao" w:date="2024-07-06T03:05:00Z" w16du:dateUtc="2024-07-05T19:05:00Z"/>
                <w:rFonts w:ascii="Times New Roman" w:hAnsi="Times New Roman" w:cs="Times New Roman"/>
              </w:rPr>
            </w:pPr>
            <w:del w:id="100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8</w:delText>
              </w:r>
            </w:del>
          </w:p>
        </w:tc>
        <w:tc>
          <w:tcPr>
            <w:tcW w:w="1418" w:type="dxa"/>
          </w:tcPr>
          <w:p w14:paraId="260E0EEC" w14:textId="7DE2D1FE" w:rsidR="007708AE" w:rsidRPr="007C78D2" w:rsidDel="00246BF6" w:rsidRDefault="007708AE" w:rsidP="007708AE">
            <w:pPr>
              <w:rPr>
                <w:del w:id="101" w:author="Sheng Xiao" w:date="2024-07-06T03:05:00Z" w16du:dateUtc="2024-07-05T19:05:00Z"/>
                <w:rFonts w:ascii="Times New Roman" w:hAnsi="Times New Roman" w:cs="Times New Roman"/>
              </w:rPr>
            </w:pPr>
            <w:del w:id="102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3</w:delText>
              </w:r>
            </w:del>
          </w:p>
        </w:tc>
        <w:tc>
          <w:tcPr>
            <w:tcW w:w="4108" w:type="dxa"/>
          </w:tcPr>
          <w:p w14:paraId="045F3B98" w14:textId="019EFDA1" w:rsidR="007708AE" w:rsidRPr="007C78D2" w:rsidDel="00246BF6" w:rsidRDefault="007708AE" w:rsidP="007708AE">
            <w:pPr>
              <w:rPr>
                <w:del w:id="103" w:author="Sheng Xiao" w:date="2024-07-06T03:05:00Z" w16du:dateUtc="2024-07-05T19:05:00Z"/>
                <w:rFonts w:ascii="Times New Roman" w:hAnsi="Times New Roman" w:cs="Times New Roman"/>
              </w:rPr>
            </w:pPr>
            <w:del w:id="104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Phe87(C), Asp117(C), Ala86(C)</w:delText>
              </w:r>
            </w:del>
          </w:p>
        </w:tc>
      </w:tr>
      <w:tr w:rsidR="007708AE" w:rsidRPr="007C78D2" w:rsidDel="00246BF6" w14:paraId="02DDE27E" w14:textId="4D31637B" w:rsidTr="007708AE">
        <w:trPr>
          <w:trHeight w:val="320"/>
          <w:del w:id="105" w:author="Sheng Xiao" w:date="2024-07-06T03:05:00Z"/>
        </w:trPr>
        <w:tc>
          <w:tcPr>
            <w:tcW w:w="1477" w:type="dxa"/>
            <w:vMerge w:val="restart"/>
          </w:tcPr>
          <w:p w14:paraId="7E97B687" w14:textId="59625751" w:rsidR="007708AE" w:rsidRPr="007C78D2" w:rsidDel="00246BF6" w:rsidRDefault="007708AE" w:rsidP="007708AE">
            <w:pPr>
              <w:rPr>
                <w:del w:id="106" w:author="Sheng Xiao" w:date="2024-07-06T03:05:00Z" w16du:dateUtc="2024-07-05T19:05:00Z"/>
                <w:rFonts w:ascii="Times New Roman" w:hAnsi="Times New Roman" w:cs="Times New Roman"/>
              </w:rPr>
            </w:pPr>
            <w:del w:id="107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  <w:szCs w:val="21"/>
                </w:rPr>
                <w:delText>Obtusifolin</w:delText>
              </w:r>
            </w:del>
          </w:p>
        </w:tc>
        <w:tc>
          <w:tcPr>
            <w:tcW w:w="1345" w:type="dxa"/>
          </w:tcPr>
          <w:p w14:paraId="1D4266CF" w14:textId="2CBC94BF" w:rsidR="007708AE" w:rsidRPr="007C78D2" w:rsidDel="00246BF6" w:rsidRDefault="007708AE" w:rsidP="007708AE">
            <w:pPr>
              <w:widowControl/>
              <w:rPr>
                <w:del w:id="108" w:author="Sheng Xiao" w:date="2024-07-06T03:05:00Z" w16du:dateUtc="2024-07-05T19:05:00Z"/>
                <w:rFonts w:ascii="Times New Roman" w:hAnsi="Times New Roman" w:cs="Times New Roman"/>
                <w:color w:val="000000"/>
                <w:sz w:val="22"/>
              </w:rPr>
            </w:pPr>
            <w:del w:id="109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F-actin</w:delText>
              </w:r>
            </w:del>
          </w:p>
        </w:tc>
        <w:tc>
          <w:tcPr>
            <w:tcW w:w="852" w:type="dxa"/>
          </w:tcPr>
          <w:p w14:paraId="176EE027" w14:textId="59A32074" w:rsidR="007708AE" w:rsidRPr="007C78D2" w:rsidDel="00246BF6" w:rsidRDefault="007708AE" w:rsidP="007708AE">
            <w:pPr>
              <w:widowControl/>
              <w:rPr>
                <w:del w:id="110" w:author="Sheng Xiao" w:date="2024-07-06T03:05:00Z" w16du:dateUtc="2024-07-05T19:05:00Z"/>
                <w:rFonts w:ascii="Times New Roman" w:hAnsi="Times New Roman" w:cs="Times New Roman"/>
                <w:color w:val="000000"/>
                <w:sz w:val="22"/>
              </w:rPr>
            </w:pPr>
            <w:del w:id="111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3W3D</w:delText>
              </w:r>
            </w:del>
          </w:p>
        </w:tc>
        <w:tc>
          <w:tcPr>
            <w:tcW w:w="808" w:type="dxa"/>
          </w:tcPr>
          <w:p w14:paraId="139A008D" w14:textId="6220DD67" w:rsidR="007708AE" w:rsidRPr="007C78D2" w:rsidDel="00246BF6" w:rsidRDefault="007708AE" w:rsidP="007708AE">
            <w:pPr>
              <w:rPr>
                <w:del w:id="112" w:author="Sheng Xiao" w:date="2024-07-06T03:05:00Z" w16du:dateUtc="2024-07-05T19:05:00Z"/>
                <w:rFonts w:ascii="Times New Roman" w:hAnsi="Times New Roman" w:cs="Times New Roman"/>
              </w:rPr>
            </w:pPr>
            <w:del w:id="113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9.7</w:delText>
              </w:r>
              <w:r w:rsidDel="00246BF6">
                <w:rPr>
                  <w:rFonts w:ascii="Times New Roman" w:hAnsi="Times New Roman" w:cs="Times New Roman"/>
                </w:rPr>
                <w:delText>8</w:delText>
              </w:r>
            </w:del>
          </w:p>
        </w:tc>
        <w:tc>
          <w:tcPr>
            <w:tcW w:w="979" w:type="dxa"/>
          </w:tcPr>
          <w:p w14:paraId="1613E689" w14:textId="21DA9B67" w:rsidR="007708AE" w:rsidRPr="007C78D2" w:rsidDel="00246BF6" w:rsidRDefault="007708AE" w:rsidP="007708AE">
            <w:pPr>
              <w:rPr>
                <w:del w:id="114" w:author="Sheng Xiao" w:date="2024-07-06T03:05:00Z" w16du:dateUtc="2024-07-05T19:05:00Z"/>
                <w:rFonts w:ascii="Times New Roman" w:hAnsi="Times New Roman" w:cs="Times New Roman"/>
              </w:rPr>
            </w:pPr>
            <w:del w:id="115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-1.07</w:delText>
              </w:r>
              <w:r w:rsidDel="00246BF6">
                <w:rPr>
                  <w:rFonts w:ascii="Times New Roman" w:hAnsi="Times New Roman" w:cs="Times New Roman"/>
                </w:rPr>
                <w:delText xml:space="preserve"> </w:delText>
              </w:r>
            </w:del>
          </w:p>
        </w:tc>
        <w:tc>
          <w:tcPr>
            <w:tcW w:w="868" w:type="dxa"/>
          </w:tcPr>
          <w:p w14:paraId="147FC9EC" w14:textId="5A886FDF" w:rsidR="007708AE" w:rsidRPr="007C78D2" w:rsidDel="00246BF6" w:rsidRDefault="007708AE" w:rsidP="007708AE">
            <w:pPr>
              <w:rPr>
                <w:del w:id="116" w:author="Sheng Xiao" w:date="2024-07-06T03:05:00Z" w16du:dateUtc="2024-07-05T19:05:00Z"/>
                <w:rFonts w:ascii="Times New Roman" w:hAnsi="Times New Roman" w:cs="Times New Roman"/>
              </w:rPr>
            </w:pPr>
            <w:del w:id="117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4.1</w:delText>
              </w:r>
              <w:r w:rsidDel="00246BF6">
                <w:rPr>
                  <w:rFonts w:ascii="Times New Roman" w:hAnsi="Times New Roman" w:cs="Times New Roman"/>
                </w:rPr>
                <w:delText>5</w:delText>
              </w:r>
            </w:del>
          </w:p>
        </w:tc>
        <w:tc>
          <w:tcPr>
            <w:tcW w:w="760" w:type="dxa"/>
          </w:tcPr>
          <w:p w14:paraId="05722666" w14:textId="3F38935B" w:rsidR="007708AE" w:rsidRPr="007C78D2" w:rsidDel="00246BF6" w:rsidRDefault="007708AE" w:rsidP="007708AE">
            <w:pPr>
              <w:rPr>
                <w:del w:id="118" w:author="Sheng Xiao" w:date="2024-07-06T03:05:00Z" w16du:dateUtc="2024-07-05T19:05:00Z"/>
                <w:rFonts w:ascii="Times New Roman" w:hAnsi="Times New Roman" w:cs="Times New Roman"/>
              </w:rPr>
            </w:pPr>
            <w:del w:id="119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0.7</w:delText>
              </w:r>
              <w:r w:rsidDel="00246BF6">
                <w:rPr>
                  <w:rFonts w:ascii="Times New Roman" w:hAnsi="Times New Roman" w:cs="Times New Roman"/>
                </w:rPr>
                <w:delText>5</w:delText>
              </w:r>
            </w:del>
          </w:p>
        </w:tc>
        <w:tc>
          <w:tcPr>
            <w:tcW w:w="1416" w:type="dxa"/>
          </w:tcPr>
          <w:p w14:paraId="0737CB5C" w14:textId="7879DFA0" w:rsidR="007708AE" w:rsidRPr="007C78D2" w:rsidDel="00246BF6" w:rsidRDefault="007708AE" w:rsidP="007708AE">
            <w:pPr>
              <w:rPr>
                <w:del w:id="120" w:author="Sheng Xiao" w:date="2024-07-06T03:05:00Z" w16du:dateUtc="2024-07-05T19:05:00Z"/>
                <w:rFonts w:ascii="Times New Roman" w:hAnsi="Times New Roman" w:cs="Times New Roman"/>
              </w:rPr>
            </w:pPr>
            <w:del w:id="121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11</w:delText>
              </w:r>
            </w:del>
          </w:p>
        </w:tc>
        <w:tc>
          <w:tcPr>
            <w:tcW w:w="1418" w:type="dxa"/>
          </w:tcPr>
          <w:p w14:paraId="028133A9" w14:textId="7684E798" w:rsidR="007708AE" w:rsidRPr="007C78D2" w:rsidDel="00246BF6" w:rsidRDefault="007708AE" w:rsidP="007708AE">
            <w:pPr>
              <w:rPr>
                <w:del w:id="122" w:author="Sheng Xiao" w:date="2024-07-06T03:05:00Z" w16du:dateUtc="2024-07-05T19:05:00Z"/>
                <w:rFonts w:ascii="Times New Roman" w:hAnsi="Times New Roman" w:cs="Times New Roman"/>
              </w:rPr>
            </w:pPr>
            <w:del w:id="123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4</w:delText>
              </w:r>
            </w:del>
          </w:p>
        </w:tc>
        <w:tc>
          <w:tcPr>
            <w:tcW w:w="4108" w:type="dxa"/>
          </w:tcPr>
          <w:p w14:paraId="31A78674" w14:textId="63B5B6C4" w:rsidR="007708AE" w:rsidRPr="007C78D2" w:rsidDel="00246BF6" w:rsidRDefault="007708AE" w:rsidP="007708AE">
            <w:pPr>
              <w:rPr>
                <w:del w:id="124" w:author="Sheng Xiao" w:date="2024-07-06T03:05:00Z" w16du:dateUtc="2024-07-05T19:05:00Z"/>
                <w:rFonts w:ascii="Times New Roman" w:hAnsi="Times New Roman" w:cs="Times New Roman"/>
              </w:rPr>
            </w:pPr>
            <w:del w:id="125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Asp153(A), Gln136(A), Gly14(A), Leu15(A)</w:delText>
              </w:r>
            </w:del>
          </w:p>
        </w:tc>
      </w:tr>
      <w:tr w:rsidR="007708AE" w:rsidRPr="007C78D2" w:rsidDel="00246BF6" w14:paraId="17868C9D" w14:textId="7350A967" w:rsidTr="007708AE">
        <w:trPr>
          <w:trHeight w:val="320"/>
          <w:del w:id="126" w:author="Sheng Xiao" w:date="2024-07-06T03:05:00Z"/>
        </w:trPr>
        <w:tc>
          <w:tcPr>
            <w:tcW w:w="1477" w:type="dxa"/>
            <w:vMerge/>
          </w:tcPr>
          <w:p w14:paraId="1546B7CB" w14:textId="7AC23D32" w:rsidR="007708AE" w:rsidRPr="007C78D2" w:rsidDel="00246BF6" w:rsidRDefault="007708AE" w:rsidP="007708AE">
            <w:pPr>
              <w:widowControl/>
              <w:rPr>
                <w:del w:id="127" w:author="Sheng Xiao" w:date="2024-07-06T03:05:00Z" w16du:dateUtc="2024-07-05T19:05:00Z"/>
                <w:rFonts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1345" w:type="dxa"/>
          </w:tcPr>
          <w:p w14:paraId="5505AD2E" w14:textId="08B2AD5D" w:rsidR="007708AE" w:rsidRPr="007C78D2" w:rsidDel="00246BF6" w:rsidRDefault="007708AE" w:rsidP="007708AE">
            <w:pPr>
              <w:rPr>
                <w:del w:id="128" w:author="Sheng Xiao" w:date="2024-07-06T03:05:00Z" w16du:dateUtc="2024-07-05T19:05:00Z"/>
                <w:rFonts w:ascii="Times New Roman" w:hAnsi="Times New Roman" w:cs="Times New Roman"/>
              </w:rPr>
            </w:pPr>
            <w:del w:id="129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  <w:color w:val="000000"/>
                  <w:sz w:val="22"/>
                </w:rPr>
                <w:delText>Rock1</w:delText>
              </w:r>
            </w:del>
          </w:p>
        </w:tc>
        <w:tc>
          <w:tcPr>
            <w:tcW w:w="852" w:type="dxa"/>
          </w:tcPr>
          <w:p w14:paraId="55D1A4A9" w14:textId="49B1888D" w:rsidR="007708AE" w:rsidRPr="007C78D2" w:rsidDel="00246BF6" w:rsidRDefault="007708AE" w:rsidP="007708AE">
            <w:pPr>
              <w:rPr>
                <w:del w:id="130" w:author="Sheng Xiao" w:date="2024-07-06T03:05:00Z" w16du:dateUtc="2024-07-05T19:05:00Z"/>
                <w:rFonts w:ascii="Times New Roman" w:hAnsi="Times New Roman" w:cs="Times New Roman"/>
              </w:rPr>
            </w:pPr>
            <w:del w:id="131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  <w:color w:val="000000"/>
                  <w:sz w:val="22"/>
                </w:rPr>
                <w:delText>5WNG</w:delText>
              </w:r>
            </w:del>
          </w:p>
        </w:tc>
        <w:tc>
          <w:tcPr>
            <w:tcW w:w="808" w:type="dxa"/>
          </w:tcPr>
          <w:p w14:paraId="66A6D743" w14:textId="3AD052CE" w:rsidR="007708AE" w:rsidRPr="007C78D2" w:rsidDel="00246BF6" w:rsidRDefault="007708AE" w:rsidP="007708AE">
            <w:pPr>
              <w:rPr>
                <w:del w:id="132" w:author="Sheng Xiao" w:date="2024-07-06T03:05:00Z" w16du:dateUtc="2024-07-05T19:05:00Z"/>
                <w:rFonts w:ascii="Times New Roman" w:hAnsi="Times New Roman" w:cs="Times New Roman"/>
              </w:rPr>
            </w:pPr>
            <w:del w:id="133" w:author="Sheng Xiao" w:date="2024-07-06T03:05:00Z" w16du:dateUtc="2024-07-05T19:05:00Z">
              <w:r w:rsidDel="00246BF6">
                <w:rPr>
                  <w:rFonts w:ascii="Times New Roman" w:hAnsi="Times New Roman" w:cs="Times New Roman"/>
                </w:rPr>
                <w:delText>8.01</w:delText>
              </w:r>
            </w:del>
          </w:p>
        </w:tc>
        <w:tc>
          <w:tcPr>
            <w:tcW w:w="979" w:type="dxa"/>
          </w:tcPr>
          <w:p w14:paraId="299D0673" w14:textId="65056A8C" w:rsidR="007708AE" w:rsidRPr="007C78D2" w:rsidDel="00246BF6" w:rsidRDefault="007708AE" w:rsidP="007708AE">
            <w:pPr>
              <w:rPr>
                <w:del w:id="134" w:author="Sheng Xiao" w:date="2024-07-06T03:05:00Z" w16du:dateUtc="2024-07-05T19:05:00Z"/>
                <w:rFonts w:ascii="Times New Roman" w:hAnsi="Times New Roman" w:cs="Times New Roman"/>
              </w:rPr>
            </w:pPr>
            <w:del w:id="135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-</w:delText>
              </w:r>
              <w:r w:rsidDel="00246BF6">
                <w:rPr>
                  <w:rFonts w:ascii="Times New Roman" w:hAnsi="Times New Roman" w:cs="Times New Roman"/>
                </w:rPr>
                <w:delText>1.00</w:delText>
              </w:r>
            </w:del>
          </w:p>
        </w:tc>
        <w:tc>
          <w:tcPr>
            <w:tcW w:w="868" w:type="dxa"/>
          </w:tcPr>
          <w:p w14:paraId="080D2CD8" w14:textId="1BD5622A" w:rsidR="007708AE" w:rsidRPr="007C78D2" w:rsidDel="00246BF6" w:rsidRDefault="007708AE" w:rsidP="007708AE">
            <w:pPr>
              <w:rPr>
                <w:del w:id="136" w:author="Sheng Xiao" w:date="2024-07-06T03:05:00Z" w16du:dateUtc="2024-07-05T19:05:00Z"/>
                <w:rFonts w:ascii="Times New Roman" w:hAnsi="Times New Roman" w:cs="Times New Roman"/>
              </w:rPr>
            </w:pPr>
            <w:del w:id="137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4.64</w:delText>
              </w:r>
              <w:r w:rsidDel="00246BF6">
                <w:rPr>
                  <w:rFonts w:ascii="Times New Roman" w:hAnsi="Times New Roman" w:cs="Times New Roman"/>
                </w:rPr>
                <w:delText xml:space="preserve"> </w:delText>
              </w:r>
            </w:del>
          </w:p>
        </w:tc>
        <w:tc>
          <w:tcPr>
            <w:tcW w:w="760" w:type="dxa"/>
          </w:tcPr>
          <w:p w14:paraId="7C7DFD62" w14:textId="6423AEE9" w:rsidR="007708AE" w:rsidRPr="007C78D2" w:rsidDel="00246BF6" w:rsidRDefault="007708AE" w:rsidP="007708AE">
            <w:pPr>
              <w:rPr>
                <w:del w:id="138" w:author="Sheng Xiao" w:date="2024-07-06T03:05:00Z" w16du:dateUtc="2024-07-05T19:05:00Z"/>
                <w:rFonts w:ascii="Times New Roman" w:hAnsi="Times New Roman" w:cs="Times New Roman"/>
              </w:rPr>
            </w:pPr>
            <w:del w:id="139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1.17</w:delText>
              </w:r>
              <w:r w:rsidDel="00246BF6">
                <w:rPr>
                  <w:rFonts w:ascii="Times New Roman" w:hAnsi="Times New Roman" w:cs="Times New Roman"/>
                </w:rPr>
                <w:delText xml:space="preserve"> </w:delText>
              </w:r>
            </w:del>
          </w:p>
        </w:tc>
        <w:tc>
          <w:tcPr>
            <w:tcW w:w="1416" w:type="dxa"/>
          </w:tcPr>
          <w:p w14:paraId="086E8B2C" w14:textId="47FA0FB0" w:rsidR="007708AE" w:rsidRPr="007C78D2" w:rsidDel="00246BF6" w:rsidRDefault="007708AE" w:rsidP="007708AE">
            <w:pPr>
              <w:rPr>
                <w:del w:id="140" w:author="Sheng Xiao" w:date="2024-07-06T03:05:00Z" w16du:dateUtc="2024-07-05T19:05:00Z"/>
                <w:rFonts w:ascii="Times New Roman" w:hAnsi="Times New Roman" w:cs="Times New Roman"/>
              </w:rPr>
            </w:pPr>
            <w:del w:id="141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10</w:delText>
              </w:r>
            </w:del>
          </w:p>
        </w:tc>
        <w:tc>
          <w:tcPr>
            <w:tcW w:w="1418" w:type="dxa"/>
          </w:tcPr>
          <w:p w14:paraId="13DDC01F" w14:textId="5F38B41E" w:rsidR="007708AE" w:rsidRPr="007C78D2" w:rsidDel="00246BF6" w:rsidRDefault="007708AE" w:rsidP="007708AE">
            <w:pPr>
              <w:rPr>
                <w:del w:id="142" w:author="Sheng Xiao" w:date="2024-07-06T03:05:00Z" w16du:dateUtc="2024-07-05T19:05:00Z"/>
                <w:rFonts w:ascii="Times New Roman" w:hAnsi="Times New Roman" w:cs="Times New Roman"/>
              </w:rPr>
            </w:pPr>
            <w:del w:id="143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3</w:delText>
              </w:r>
            </w:del>
          </w:p>
        </w:tc>
        <w:tc>
          <w:tcPr>
            <w:tcW w:w="4108" w:type="dxa"/>
          </w:tcPr>
          <w:p w14:paraId="3D203463" w14:textId="1D62D34B" w:rsidR="007708AE" w:rsidRPr="007C78D2" w:rsidDel="00246BF6" w:rsidRDefault="007708AE" w:rsidP="007708AE">
            <w:pPr>
              <w:rPr>
                <w:del w:id="144" w:author="Sheng Xiao" w:date="2024-07-06T03:05:00Z" w16du:dateUtc="2024-07-05T19:05:00Z"/>
                <w:rFonts w:ascii="Times New Roman" w:hAnsi="Times New Roman" w:cs="Times New Roman"/>
              </w:rPr>
            </w:pPr>
            <w:del w:id="145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Phe87(C), Lys200(C), Ala86(C)</w:delText>
              </w:r>
            </w:del>
          </w:p>
        </w:tc>
      </w:tr>
      <w:tr w:rsidR="007708AE" w:rsidRPr="007C78D2" w:rsidDel="00246BF6" w14:paraId="7FD4DB67" w14:textId="296D35A5" w:rsidTr="007708AE">
        <w:trPr>
          <w:trHeight w:val="320"/>
          <w:del w:id="146" w:author="Sheng Xiao" w:date="2024-07-06T03:05:00Z"/>
        </w:trPr>
        <w:tc>
          <w:tcPr>
            <w:tcW w:w="1477" w:type="dxa"/>
            <w:vMerge/>
          </w:tcPr>
          <w:p w14:paraId="1FCD23ED" w14:textId="787FC75B" w:rsidR="007708AE" w:rsidRPr="007C78D2" w:rsidDel="00246BF6" w:rsidRDefault="007708AE" w:rsidP="007708AE">
            <w:pPr>
              <w:widowControl/>
              <w:rPr>
                <w:del w:id="147" w:author="Sheng Xiao" w:date="2024-07-06T03:05:00Z" w16du:dateUtc="2024-07-05T19:05:00Z"/>
                <w:rFonts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1345" w:type="dxa"/>
          </w:tcPr>
          <w:p w14:paraId="1BE7FA1D" w14:textId="590FE079" w:rsidR="007708AE" w:rsidRPr="007C78D2" w:rsidDel="00246BF6" w:rsidRDefault="007708AE" w:rsidP="007708AE">
            <w:pPr>
              <w:widowControl/>
              <w:rPr>
                <w:del w:id="148" w:author="Sheng Xiao" w:date="2024-07-06T03:05:00Z" w16du:dateUtc="2024-07-05T19:05:00Z"/>
                <w:rFonts w:ascii="Times New Roman" w:hAnsi="Times New Roman" w:cs="Times New Roman"/>
                <w:color w:val="000000"/>
                <w:sz w:val="22"/>
              </w:rPr>
            </w:pPr>
            <w:del w:id="149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  <w:color w:val="000000"/>
                  <w:sz w:val="22"/>
                </w:rPr>
                <w:delText>RhoA</w:delText>
              </w:r>
            </w:del>
          </w:p>
        </w:tc>
        <w:tc>
          <w:tcPr>
            <w:tcW w:w="852" w:type="dxa"/>
          </w:tcPr>
          <w:p w14:paraId="2D72FB29" w14:textId="512369E2" w:rsidR="007708AE" w:rsidRPr="007C78D2" w:rsidDel="00246BF6" w:rsidRDefault="007708AE" w:rsidP="007708AE">
            <w:pPr>
              <w:widowControl/>
              <w:rPr>
                <w:del w:id="150" w:author="Sheng Xiao" w:date="2024-07-06T03:05:00Z" w16du:dateUtc="2024-07-05T19:05:00Z"/>
                <w:rFonts w:ascii="Times New Roman" w:hAnsi="Times New Roman" w:cs="Times New Roman"/>
                <w:color w:val="000000"/>
                <w:sz w:val="22"/>
              </w:rPr>
            </w:pPr>
            <w:del w:id="151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  <w:color w:val="000000"/>
                  <w:sz w:val="22"/>
                </w:rPr>
                <w:delText>5FR1</w:delText>
              </w:r>
            </w:del>
          </w:p>
        </w:tc>
        <w:tc>
          <w:tcPr>
            <w:tcW w:w="808" w:type="dxa"/>
          </w:tcPr>
          <w:p w14:paraId="2F1A1875" w14:textId="56A1DA78" w:rsidR="007708AE" w:rsidRPr="007C78D2" w:rsidDel="00246BF6" w:rsidRDefault="007708AE" w:rsidP="007708AE">
            <w:pPr>
              <w:rPr>
                <w:del w:id="152" w:author="Sheng Xiao" w:date="2024-07-06T03:05:00Z" w16du:dateUtc="2024-07-05T19:05:00Z"/>
                <w:rFonts w:ascii="Times New Roman" w:hAnsi="Times New Roman" w:cs="Times New Roman"/>
              </w:rPr>
            </w:pPr>
            <w:del w:id="153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7.34</w:delText>
              </w:r>
            </w:del>
          </w:p>
        </w:tc>
        <w:tc>
          <w:tcPr>
            <w:tcW w:w="979" w:type="dxa"/>
          </w:tcPr>
          <w:p w14:paraId="1728FBB3" w14:textId="1A46FF7E" w:rsidR="007708AE" w:rsidRPr="007C78D2" w:rsidDel="00246BF6" w:rsidRDefault="007708AE" w:rsidP="007708AE">
            <w:pPr>
              <w:rPr>
                <w:del w:id="154" w:author="Sheng Xiao" w:date="2024-07-06T03:05:00Z" w16du:dateUtc="2024-07-05T19:05:00Z"/>
                <w:rFonts w:ascii="Times New Roman" w:hAnsi="Times New Roman" w:cs="Times New Roman"/>
              </w:rPr>
            </w:pPr>
            <w:del w:id="155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-1.5</w:delText>
              </w:r>
              <w:r w:rsidDel="00246BF6">
                <w:rPr>
                  <w:rFonts w:ascii="Times New Roman" w:hAnsi="Times New Roman" w:cs="Times New Roman"/>
                </w:rPr>
                <w:delText>6</w:delText>
              </w:r>
            </w:del>
          </w:p>
        </w:tc>
        <w:tc>
          <w:tcPr>
            <w:tcW w:w="868" w:type="dxa"/>
          </w:tcPr>
          <w:p w14:paraId="1A4CC88A" w14:textId="30C44CB5" w:rsidR="007708AE" w:rsidRPr="007C78D2" w:rsidDel="00246BF6" w:rsidRDefault="007708AE" w:rsidP="007708AE">
            <w:pPr>
              <w:rPr>
                <w:del w:id="156" w:author="Sheng Xiao" w:date="2024-07-06T03:05:00Z" w16du:dateUtc="2024-07-05T19:05:00Z"/>
                <w:rFonts w:ascii="Times New Roman" w:hAnsi="Times New Roman" w:cs="Times New Roman"/>
              </w:rPr>
            </w:pPr>
            <w:del w:id="157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3.6</w:delText>
              </w:r>
              <w:r w:rsidDel="00246BF6">
                <w:rPr>
                  <w:rFonts w:ascii="Times New Roman" w:hAnsi="Times New Roman" w:cs="Times New Roman"/>
                </w:rPr>
                <w:delText>3</w:delText>
              </w:r>
            </w:del>
          </w:p>
        </w:tc>
        <w:tc>
          <w:tcPr>
            <w:tcW w:w="760" w:type="dxa"/>
          </w:tcPr>
          <w:p w14:paraId="0EB606B1" w14:textId="75BF7D9D" w:rsidR="007708AE" w:rsidRPr="007C78D2" w:rsidDel="00246BF6" w:rsidRDefault="007708AE" w:rsidP="007708AE">
            <w:pPr>
              <w:rPr>
                <w:del w:id="158" w:author="Sheng Xiao" w:date="2024-07-06T03:05:00Z" w16du:dateUtc="2024-07-05T19:05:00Z"/>
                <w:rFonts w:ascii="Times New Roman" w:hAnsi="Times New Roman" w:cs="Times New Roman"/>
              </w:rPr>
            </w:pPr>
            <w:del w:id="159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0.66</w:delText>
              </w:r>
              <w:r w:rsidDel="00246BF6">
                <w:rPr>
                  <w:rFonts w:ascii="Times New Roman" w:hAnsi="Times New Roman" w:cs="Times New Roman"/>
                </w:rPr>
                <w:delText xml:space="preserve"> </w:delText>
              </w:r>
            </w:del>
          </w:p>
        </w:tc>
        <w:tc>
          <w:tcPr>
            <w:tcW w:w="1416" w:type="dxa"/>
          </w:tcPr>
          <w:p w14:paraId="782B5C62" w14:textId="4E42E346" w:rsidR="007708AE" w:rsidRPr="007C78D2" w:rsidDel="00246BF6" w:rsidRDefault="007708AE" w:rsidP="007708AE">
            <w:pPr>
              <w:rPr>
                <w:del w:id="160" w:author="Sheng Xiao" w:date="2024-07-06T03:05:00Z" w16du:dateUtc="2024-07-05T19:05:00Z"/>
                <w:rFonts w:ascii="Times New Roman" w:hAnsi="Times New Roman" w:cs="Times New Roman"/>
              </w:rPr>
            </w:pPr>
            <w:del w:id="161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6</w:delText>
              </w:r>
            </w:del>
          </w:p>
        </w:tc>
        <w:tc>
          <w:tcPr>
            <w:tcW w:w="1418" w:type="dxa"/>
          </w:tcPr>
          <w:p w14:paraId="328422A0" w14:textId="7715DC5A" w:rsidR="007708AE" w:rsidRPr="007C78D2" w:rsidDel="00246BF6" w:rsidRDefault="007708AE" w:rsidP="007708AE">
            <w:pPr>
              <w:rPr>
                <w:del w:id="162" w:author="Sheng Xiao" w:date="2024-07-06T03:05:00Z" w16du:dateUtc="2024-07-05T19:05:00Z"/>
                <w:rFonts w:ascii="Times New Roman" w:hAnsi="Times New Roman" w:cs="Times New Roman"/>
              </w:rPr>
            </w:pPr>
            <w:del w:id="163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2</w:delText>
              </w:r>
            </w:del>
          </w:p>
        </w:tc>
        <w:tc>
          <w:tcPr>
            <w:tcW w:w="4108" w:type="dxa"/>
          </w:tcPr>
          <w:p w14:paraId="123113E4" w14:textId="1CB3666D" w:rsidR="007708AE" w:rsidRPr="007C78D2" w:rsidDel="00246BF6" w:rsidRDefault="007708AE" w:rsidP="007708AE">
            <w:pPr>
              <w:rPr>
                <w:del w:id="164" w:author="Sheng Xiao" w:date="2024-07-06T03:05:00Z" w16du:dateUtc="2024-07-05T19:05:00Z"/>
                <w:rFonts w:ascii="Times New Roman" w:hAnsi="Times New Roman" w:cs="Times New Roman"/>
              </w:rPr>
            </w:pPr>
            <w:del w:id="165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Asp120(A), Lys162(A)</w:delText>
              </w:r>
            </w:del>
          </w:p>
        </w:tc>
      </w:tr>
      <w:tr w:rsidR="007708AE" w:rsidRPr="007C78D2" w:rsidDel="00246BF6" w14:paraId="513ECC74" w14:textId="61D9FB8A" w:rsidTr="007708AE">
        <w:trPr>
          <w:trHeight w:val="304"/>
          <w:del w:id="166" w:author="Sheng Xiao" w:date="2024-07-06T03:05:00Z"/>
        </w:trPr>
        <w:tc>
          <w:tcPr>
            <w:tcW w:w="1477" w:type="dxa"/>
            <w:vMerge w:val="restart"/>
          </w:tcPr>
          <w:p w14:paraId="23F20CDC" w14:textId="5DAFD0CF" w:rsidR="007708AE" w:rsidRPr="007C78D2" w:rsidDel="00246BF6" w:rsidRDefault="007708AE" w:rsidP="007708AE">
            <w:pPr>
              <w:widowControl/>
              <w:rPr>
                <w:del w:id="167" w:author="Sheng Xiao" w:date="2024-07-06T03:05:00Z" w16du:dateUtc="2024-07-05T19:05:00Z"/>
                <w:rFonts w:ascii="Times New Roman" w:hAnsi="Times New Roman" w:cs="Times New Roman"/>
                <w:szCs w:val="21"/>
              </w:rPr>
            </w:pPr>
            <w:del w:id="168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  <w:szCs w:val="21"/>
                </w:rPr>
                <w:delText>Aurantio-obtusin</w:delText>
              </w:r>
            </w:del>
          </w:p>
        </w:tc>
        <w:tc>
          <w:tcPr>
            <w:tcW w:w="1345" w:type="dxa"/>
          </w:tcPr>
          <w:p w14:paraId="17E412F0" w14:textId="3CEA752F" w:rsidR="007708AE" w:rsidRPr="007C78D2" w:rsidDel="00246BF6" w:rsidRDefault="007708AE" w:rsidP="007708AE">
            <w:pPr>
              <w:rPr>
                <w:del w:id="169" w:author="Sheng Xiao" w:date="2024-07-06T03:05:00Z" w16du:dateUtc="2024-07-05T19:05:00Z"/>
                <w:rFonts w:ascii="Times New Roman" w:hAnsi="Times New Roman" w:cs="Times New Roman"/>
              </w:rPr>
            </w:pPr>
            <w:del w:id="170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  <w:color w:val="000000"/>
                  <w:sz w:val="22"/>
                </w:rPr>
                <w:delText>F-actin</w:delText>
              </w:r>
            </w:del>
          </w:p>
        </w:tc>
        <w:tc>
          <w:tcPr>
            <w:tcW w:w="852" w:type="dxa"/>
          </w:tcPr>
          <w:p w14:paraId="23B751D0" w14:textId="099E59B4" w:rsidR="007708AE" w:rsidRPr="007C78D2" w:rsidDel="00246BF6" w:rsidRDefault="007708AE" w:rsidP="007708AE">
            <w:pPr>
              <w:widowControl/>
              <w:rPr>
                <w:del w:id="171" w:author="Sheng Xiao" w:date="2024-07-06T03:05:00Z" w16du:dateUtc="2024-07-05T19:05:00Z"/>
                <w:rFonts w:ascii="Times New Roman" w:hAnsi="Times New Roman" w:cs="Times New Roman"/>
                <w:color w:val="000000"/>
                <w:sz w:val="22"/>
              </w:rPr>
            </w:pPr>
            <w:del w:id="172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  <w:color w:val="000000"/>
                  <w:sz w:val="22"/>
                </w:rPr>
                <w:delText>3W3D</w:delText>
              </w:r>
            </w:del>
          </w:p>
        </w:tc>
        <w:tc>
          <w:tcPr>
            <w:tcW w:w="808" w:type="dxa"/>
          </w:tcPr>
          <w:p w14:paraId="4ACA5D1F" w14:textId="1AE408C3" w:rsidR="007708AE" w:rsidRPr="007C78D2" w:rsidDel="00246BF6" w:rsidRDefault="007708AE" w:rsidP="007708AE">
            <w:pPr>
              <w:rPr>
                <w:del w:id="173" w:author="Sheng Xiao" w:date="2024-07-06T03:05:00Z" w16du:dateUtc="2024-07-05T19:05:00Z"/>
                <w:rFonts w:ascii="Times New Roman" w:hAnsi="Times New Roman" w:cs="Times New Roman"/>
              </w:rPr>
            </w:pPr>
            <w:del w:id="174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9.53</w:delText>
              </w:r>
              <w:r w:rsidDel="00246BF6">
                <w:rPr>
                  <w:rFonts w:ascii="Times New Roman" w:hAnsi="Times New Roman" w:cs="Times New Roman"/>
                </w:rPr>
                <w:delText xml:space="preserve"> </w:delText>
              </w:r>
            </w:del>
          </w:p>
        </w:tc>
        <w:tc>
          <w:tcPr>
            <w:tcW w:w="979" w:type="dxa"/>
          </w:tcPr>
          <w:p w14:paraId="50634FD1" w14:textId="3930E76C" w:rsidR="007708AE" w:rsidRPr="007C78D2" w:rsidDel="00246BF6" w:rsidRDefault="007708AE" w:rsidP="007708AE">
            <w:pPr>
              <w:rPr>
                <w:del w:id="175" w:author="Sheng Xiao" w:date="2024-07-06T03:05:00Z" w16du:dateUtc="2024-07-05T19:05:00Z"/>
                <w:rFonts w:ascii="Times New Roman" w:hAnsi="Times New Roman" w:cs="Times New Roman"/>
              </w:rPr>
            </w:pPr>
            <w:del w:id="176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-1.5</w:delText>
              </w:r>
              <w:r w:rsidDel="00246BF6">
                <w:rPr>
                  <w:rFonts w:ascii="Times New Roman" w:hAnsi="Times New Roman" w:cs="Times New Roman"/>
                </w:rPr>
                <w:delText>2</w:delText>
              </w:r>
            </w:del>
          </w:p>
        </w:tc>
        <w:tc>
          <w:tcPr>
            <w:tcW w:w="868" w:type="dxa"/>
          </w:tcPr>
          <w:p w14:paraId="0CF9F1CD" w14:textId="242AF81F" w:rsidR="007708AE" w:rsidRPr="007C78D2" w:rsidDel="00246BF6" w:rsidRDefault="007708AE" w:rsidP="007708AE">
            <w:pPr>
              <w:rPr>
                <w:del w:id="177" w:author="Sheng Xiao" w:date="2024-07-06T03:05:00Z" w16du:dateUtc="2024-07-05T19:05:00Z"/>
                <w:rFonts w:ascii="Times New Roman" w:hAnsi="Times New Roman" w:cs="Times New Roman"/>
              </w:rPr>
            </w:pPr>
            <w:del w:id="178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4.8</w:delText>
              </w:r>
              <w:r w:rsidDel="00246BF6">
                <w:rPr>
                  <w:rFonts w:ascii="Times New Roman" w:hAnsi="Times New Roman" w:cs="Times New Roman"/>
                </w:rPr>
                <w:delText>7</w:delText>
              </w:r>
            </w:del>
          </w:p>
        </w:tc>
        <w:tc>
          <w:tcPr>
            <w:tcW w:w="760" w:type="dxa"/>
          </w:tcPr>
          <w:p w14:paraId="6BBDF606" w14:textId="1F7D8798" w:rsidR="007708AE" w:rsidRPr="007C78D2" w:rsidDel="00246BF6" w:rsidRDefault="007708AE" w:rsidP="007708AE">
            <w:pPr>
              <w:rPr>
                <w:del w:id="179" w:author="Sheng Xiao" w:date="2024-07-06T03:05:00Z" w16du:dateUtc="2024-07-05T19:05:00Z"/>
                <w:rFonts w:ascii="Times New Roman" w:hAnsi="Times New Roman" w:cs="Times New Roman"/>
              </w:rPr>
            </w:pPr>
            <w:del w:id="180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0.73</w:delText>
              </w:r>
              <w:r w:rsidDel="00246BF6">
                <w:rPr>
                  <w:rFonts w:ascii="Times New Roman" w:hAnsi="Times New Roman" w:cs="Times New Roman"/>
                </w:rPr>
                <w:delText xml:space="preserve"> </w:delText>
              </w:r>
            </w:del>
          </w:p>
        </w:tc>
        <w:tc>
          <w:tcPr>
            <w:tcW w:w="1416" w:type="dxa"/>
          </w:tcPr>
          <w:p w14:paraId="719438FD" w14:textId="2DC78CE4" w:rsidR="007708AE" w:rsidRPr="007C78D2" w:rsidDel="00246BF6" w:rsidRDefault="007708AE" w:rsidP="007708AE">
            <w:pPr>
              <w:rPr>
                <w:del w:id="181" w:author="Sheng Xiao" w:date="2024-07-06T03:05:00Z" w16du:dateUtc="2024-07-05T19:05:00Z"/>
                <w:rFonts w:ascii="Times New Roman" w:hAnsi="Times New Roman" w:cs="Times New Roman"/>
              </w:rPr>
            </w:pPr>
            <w:del w:id="182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9</w:delText>
              </w:r>
            </w:del>
          </w:p>
        </w:tc>
        <w:tc>
          <w:tcPr>
            <w:tcW w:w="1418" w:type="dxa"/>
          </w:tcPr>
          <w:p w14:paraId="5E5B4901" w14:textId="5B74C2EB" w:rsidR="007708AE" w:rsidRPr="007C78D2" w:rsidDel="00246BF6" w:rsidRDefault="007708AE" w:rsidP="007708AE">
            <w:pPr>
              <w:rPr>
                <w:del w:id="183" w:author="Sheng Xiao" w:date="2024-07-06T03:05:00Z" w16du:dateUtc="2024-07-05T19:05:00Z"/>
                <w:rFonts w:ascii="Times New Roman" w:hAnsi="Times New Roman" w:cs="Times New Roman"/>
              </w:rPr>
            </w:pPr>
            <w:del w:id="184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2</w:delText>
              </w:r>
            </w:del>
          </w:p>
        </w:tc>
        <w:tc>
          <w:tcPr>
            <w:tcW w:w="4108" w:type="dxa"/>
          </w:tcPr>
          <w:p w14:paraId="6F0C9862" w14:textId="2966A523" w:rsidR="007708AE" w:rsidRPr="007C78D2" w:rsidDel="00246BF6" w:rsidRDefault="007708AE" w:rsidP="007708AE">
            <w:pPr>
              <w:rPr>
                <w:del w:id="185" w:author="Sheng Xiao" w:date="2024-07-06T03:05:00Z" w16du:dateUtc="2024-07-05T19:05:00Z"/>
                <w:rFonts w:ascii="Times New Roman" w:hAnsi="Times New Roman" w:cs="Times New Roman"/>
              </w:rPr>
            </w:pPr>
            <w:bookmarkStart w:id="186" w:name="OLE_LINK75"/>
            <w:bookmarkStart w:id="187" w:name="OLE_LINK76"/>
            <w:del w:id="188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Lys335(A), Glu213(A)</w:delText>
              </w:r>
              <w:bookmarkEnd w:id="186"/>
              <w:bookmarkEnd w:id="187"/>
            </w:del>
          </w:p>
        </w:tc>
      </w:tr>
      <w:tr w:rsidR="007708AE" w:rsidRPr="007C78D2" w:rsidDel="00246BF6" w14:paraId="48E78B63" w14:textId="18CA17F1" w:rsidTr="007708AE">
        <w:trPr>
          <w:trHeight w:val="320"/>
          <w:del w:id="189" w:author="Sheng Xiao" w:date="2024-07-06T03:05:00Z"/>
        </w:trPr>
        <w:tc>
          <w:tcPr>
            <w:tcW w:w="1477" w:type="dxa"/>
            <w:vMerge/>
          </w:tcPr>
          <w:p w14:paraId="71366ADC" w14:textId="0293D672" w:rsidR="007708AE" w:rsidRPr="007C78D2" w:rsidDel="00246BF6" w:rsidRDefault="007708AE" w:rsidP="007708AE">
            <w:pPr>
              <w:widowControl/>
              <w:rPr>
                <w:del w:id="190" w:author="Sheng Xiao" w:date="2024-07-06T03:05:00Z" w16du:dateUtc="2024-07-05T19:05:00Z"/>
                <w:rFonts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1345" w:type="dxa"/>
          </w:tcPr>
          <w:p w14:paraId="4FAE6944" w14:textId="7C9689CF" w:rsidR="007708AE" w:rsidRPr="007C78D2" w:rsidDel="00246BF6" w:rsidRDefault="007708AE" w:rsidP="007708AE">
            <w:pPr>
              <w:widowControl/>
              <w:rPr>
                <w:del w:id="191" w:author="Sheng Xiao" w:date="2024-07-06T03:05:00Z" w16du:dateUtc="2024-07-05T19:05:00Z"/>
                <w:rFonts w:ascii="Times New Roman" w:hAnsi="Times New Roman" w:cs="Times New Roman"/>
                <w:color w:val="000000"/>
                <w:sz w:val="22"/>
              </w:rPr>
            </w:pPr>
            <w:del w:id="192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Rac1</w:delText>
              </w:r>
            </w:del>
          </w:p>
        </w:tc>
        <w:tc>
          <w:tcPr>
            <w:tcW w:w="852" w:type="dxa"/>
          </w:tcPr>
          <w:p w14:paraId="71092C8B" w14:textId="3631C576" w:rsidR="007708AE" w:rsidRPr="007C78D2" w:rsidDel="00246BF6" w:rsidRDefault="007708AE" w:rsidP="007708AE">
            <w:pPr>
              <w:widowControl/>
              <w:rPr>
                <w:del w:id="193" w:author="Sheng Xiao" w:date="2024-07-06T03:05:00Z" w16du:dateUtc="2024-07-05T19:05:00Z"/>
                <w:rFonts w:ascii="Times New Roman" w:hAnsi="Times New Roman" w:cs="Times New Roman"/>
                <w:color w:val="000000"/>
                <w:sz w:val="22"/>
              </w:rPr>
            </w:pPr>
            <w:del w:id="194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  <w:color w:val="000000"/>
                  <w:sz w:val="22"/>
                </w:rPr>
                <w:delText>2RMK</w:delText>
              </w:r>
            </w:del>
          </w:p>
        </w:tc>
        <w:tc>
          <w:tcPr>
            <w:tcW w:w="808" w:type="dxa"/>
          </w:tcPr>
          <w:p w14:paraId="07FEBE58" w14:textId="2E7102A1" w:rsidR="007708AE" w:rsidRPr="007C78D2" w:rsidDel="00246BF6" w:rsidRDefault="007708AE" w:rsidP="007708AE">
            <w:pPr>
              <w:rPr>
                <w:del w:id="195" w:author="Sheng Xiao" w:date="2024-07-06T03:05:00Z" w16du:dateUtc="2024-07-05T19:05:00Z"/>
                <w:rFonts w:ascii="Times New Roman" w:hAnsi="Times New Roman" w:cs="Times New Roman"/>
              </w:rPr>
            </w:pPr>
            <w:del w:id="196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8.85</w:delText>
              </w:r>
              <w:r w:rsidDel="00246BF6">
                <w:rPr>
                  <w:rFonts w:ascii="Times New Roman" w:hAnsi="Times New Roman" w:cs="Times New Roman"/>
                </w:rPr>
                <w:delText xml:space="preserve"> </w:delText>
              </w:r>
            </w:del>
          </w:p>
        </w:tc>
        <w:tc>
          <w:tcPr>
            <w:tcW w:w="979" w:type="dxa"/>
          </w:tcPr>
          <w:p w14:paraId="52D8F488" w14:textId="407EAE42" w:rsidR="007708AE" w:rsidRPr="007C78D2" w:rsidDel="00246BF6" w:rsidRDefault="007708AE" w:rsidP="007708AE">
            <w:pPr>
              <w:rPr>
                <w:del w:id="197" w:author="Sheng Xiao" w:date="2024-07-06T03:05:00Z" w16du:dateUtc="2024-07-05T19:05:00Z"/>
                <w:rFonts w:ascii="Times New Roman" w:hAnsi="Times New Roman" w:cs="Times New Roman"/>
              </w:rPr>
            </w:pPr>
            <w:del w:id="198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-1.8</w:delText>
              </w:r>
              <w:r w:rsidDel="00246BF6">
                <w:rPr>
                  <w:rFonts w:ascii="Times New Roman" w:hAnsi="Times New Roman" w:cs="Times New Roman"/>
                </w:rPr>
                <w:delText>6</w:delText>
              </w:r>
            </w:del>
          </w:p>
        </w:tc>
        <w:tc>
          <w:tcPr>
            <w:tcW w:w="868" w:type="dxa"/>
          </w:tcPr>
          <w:p w14:paraId="6829F8F2" w14:textId="56EFF6A9" w:rsidR="007708AE" w:rsidRPr="007C78D2" w:rsidDel="00246BF6" w:rsidRDefault="007708AE" w:rsidP="007708AE">
            <w:pPr>
              <w:rPr>
                <w:del w:id="199" w:author="Sheng Xiao" w:date="2024-07-06T03:05:00Z" w16du:dateUtc="2024-07-05T19:05:00Z"/>
                <w:rFonts w:ascii="Times New Roman" w:hAnsi="Times New Roman" w:cs="Times New Roman"/>
              </w:rPr>
            </w:pPr>
            <w:del w:id="200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5.62</w:delText>
              </w:r>
              <w:r w:rsidDel="00246BF6">
                <w:rPr>
                  <w:rFonts w:ascii="Times New Roman" w:hAnsi="Times New Roman" w:cs="Times New Roman"/>
                </w:rPr>
                <w:delText xml:space="preserve"> </w:delText>
              </w:r>
            </w:del>
          </w:p>
        </w:tc>
        <w:tc>
          <w:tcPr>
            <w:tcW w:w="760" w:type="dxa"/>
          </w:tcPr>
          <w:p w14:paraId="2D403934" w14:textId="4ED6A5AF" w:rsidR="007708AE" w:rsidRPr="007C78D2" w:rsidDel="00246BF6" w:rsidRDefault="007708AE" w:rsidP="007708AE">
            <w:pPr>
              <w:rPr>
                <w:del w:id="201" w:author="Sheng Xiao" w:date="2024-07-06T03:05:00Z" w16du:dateUtc="2024-07-05T19:05:00Z"/>
                <w:rFonts w:ascii="Times New Roman" w:hAnsi="Times New Roman" w:cs="Times New Roman"/>
              </w:rPr>
            </w:pPr>
            <w:del w:id="202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1.0</w:delText>
              </w:r>
              <w:r w:rsidDel="00246BF6">
                <w:rPr>
                  <w:rFonts w:ascii="Times New Roman" w:hAnsi="Times New Roman" w:cs="Times New Roman"/>
                </w:rPr>
                <w:delText>6</w:delText>
              </w:r>
            </w:del>
          </w:p>
        </w:tc>
        <w:tc>
          <w:tcPr>
            <w:tcW w:w="1416" w:type="dxa"/>
          </w:tcPr>
          <w:p w14:paraId="13DF38D7" w14:textId="1B9F00D2" w:rsidR="007708AE" w:rsidRPr="007C78D2" w:rsidDel="00246BF6" w:rsidRDefault="007708AE" w:rsidP="007708AE">
            <w:pPr>
              <w:rPr>
                <w:del w:id="203" w:author="Sheng Xiao" w:date="2024-07-06T03:05:00Z" w16du:dateUtc="2024-07-05T19:05:00Z"/>
                <w:rFonts w:ascii="Times New Roman" w:hAnsi="Times New Roman" w:cs="Times New Roman"/>
              </w:rPr>
            </w:pPr>
            <w:del w:id="204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7</w:delText>
              </w:r>
            </w:del>
          </w:p>
        </w:tc>
        <w:tc>
          <w:tcPr>
            <w:tcW w:w="1418" w:type="dxa"/>
          </w:tcPr>
          <w:p w14:paraId="75944560" w14:textId="3DEF2E63" w:rsidR="007708AE" w:rsidRPr="007C78D2" w:rsidDel="00246BF6" w:rsidRDefault="007708AE" w:rsidP="007708AE">
            <w:pPr>
              <w:rPr>
                <w:del w:id="205" w:author="Sheng Xiao" w:date="2024-07-06T03:05:00Z" w16du:dateUtc="2024-07-05T19:05:00Z"/>
                <w:rFonts w:ascii="Times New Roman" w:hAnsi="Times New Roman" w:cs="Times New Roman"/>
              </w:rPr>
            </w:pPr>
            <w:del w:id="206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2</w:delText>
              </w:r>
            </w:del>
          </w:p>
        </w:tc>
        <w:tc>
          <w:tcPr>
            <w:tcW w:w="4108" w:type="dxa"/>
          </w:tcPr>
          <w:p w14:paraId="543679B2" w14:textId="1BD36B5A" w:rsidR="007708AE" w:rsidRPr="007C78D2" w:rsidDel="00246BF6" w:rsidRDefault="007708AE" w:rsidP="007708AE">
            <w:pPr>
              <w:rPr>
                <w:del w:id="207" w:author="Sheng Xiao" w:date="2024-07-06T03:05:00Z" w16du:dateUtc="2024-07-05T19:05:00Z"/>
                <w:rFonts w:ascii="Times New Roman" w:hAnsi="Times New Roman" w:cs="Times New Roman"/>
              </w:rPr>
            </w:pPr>
            <w:del w:id="208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Ala159(A), Lys116(A)</w:delText>
              </w:r>
            </w:del>
          </w:p>
        </w:tc>
      </w:tr>
      <w:tr w:rsidR="007708AE" w:rsidRPr="007C78D2" w:rsidDel="00246BF6" w14:paraId="569DF158" w14:textId="7C04431B" w:rsidTr="007708AE">
        <w:trPr>
          <w:trHeight w:val="320"/>
          <w:del w:id="209" w:author="Sheng Xiao" w:date="2024-07-06T03:05:00Z"/>
        </w:trPr>
        <w:tc>
          <w:tcPr>
            <w:tcW w:w="1477" w:type="dxa"/>
            <w:vMerge/>
            <w:tcBorders>
              <w:bottom w:val="single" w:sz="4" w:space="0" w:color="auto"/>
            </w:tcBorders>
          </w:tcPr>
          <w:p w14:paraId="75DB3A1D" w14:textId="1C052D87" w:rsidR="007708AE" w:rsidRPr="007C78D2" w:rsidDel="00246BF6" w:rsidRDefault="007708AE" w:rsidP="007708AE">
            <w:pPr>
              <w:widowControl/>
              <w:rPr>
                <w:del w:id="210" w:author="Sheng Xiao" w:date="2024-07-06T03:05:00Z" w16du:dateUtc="2024-07-05T19:05:00Z"/>
                <w:rFonts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14:paraId="765172FA" w14:textId="0DB057A2" w:rsidR="007708AE" w:rsidRPr="007C78D2" w:rsidDel="00246BF6" w:rsidRDefault="007708AE" w:rsidP="007708AE">
            <w:pPr>
              <w:widowControl/>
              <w:rPr>
                <w:del w:id="211" w:author="Sheng Xiao" w:date="2024-07-06T03:05:00Z" w16du:dateUtc="2024-07-05T19:05:00Z"/>
                <w:rFonts w:ascii="Times New Roman" w:hAnsi="Times New Roman" w:cs="Times New Roman"/>
                <w:color w:val="000000"/>
                <w:sz w:val="22"/>
              </w:rPr>
            </w:pPr>
            <w:del w:id="212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Occludin</w:delText>
              </w:r>
            </w:del>
          </w:p>
        </w:tc>
        <w:tc>
          <w:tcPr>
            <w:tcW w:w="852" w:type="dxa"/>
            <w:tcBorders>
              <w:bottom w:val="single" w:sz="4" w:space="0" w:color="auto"/>
            </w:tcBorders>
          </w:tcPr>
          <w:p w14:paraId="2DB4D82F" w14:textId="411E8F2F" w:rsidR="007708AE" w:rsidRPr="007C78D2" w:rsidDel="00246BF6" w:rsidRDefault="007708AE" w:rsidP="007708AE">
            <w:pPr>
              <w:widowControl/>
              <w:rPr>
                <w:del w:id="213" w:author="Sheng Xiao" w:date="2024-07-06T03:05:00Z" w16du:dateUtc="2024-07-05T19:05:00Z"/>
                <w:rFonts w:ascii="Times New Roman" w:hAnsi="Times New Roman" w:cs="Times New Roman"/>
                <w:color w:val="000000"/>
                <w:sz w:val="22"/>
              </w:rPr>
            </w:pPr>
            <w:del w:id="214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1WPA</w:delText>
              </w:r>
            </w:del>
          </w:p>
        </w:tc>
        <w:tc>
          <w:tcPr>
            <w:tcW w:w="808" w:type="dxa"/>
            <w:tcBorders>
              <w:bottom w:val="single" w:sz="4" w:space="0" w:color="auto"/>
            </w:tcBorders>
          </w:tcPr>
          <w:p w14:paraId="0DD64431" w14:textId="4C67D3CB" w:rsidR="007708AE" w:rsidRPr="007C78D2" w:rsidDel="00246BF6" w:rsidRDefault="007708AE" w:rsidP="007708AE">
            <w:pPr>
              <w:rPr>
                <w:del w:id="215" w:author="Sheng Xiao" w:date="2024-07-06T03:05:00Z" w16du:dateUtc="2024-07-05T19:05:00Z"/>
                <w:rFonts w:ascii="Times New Roman" w:hAnsi="Times New Roman" w:cs="Times New Roman"/>
              </w:rPr>
            </w:pPr>
            <w:del w:id="216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8.15</w:delText>
              </w:r>
              <w:r w:rsidDel="00246BF6">
                <w:rPr>
                  <w:rFonts w:ascii="Times New Roman" w:hAnsi="Times New Roman" w:cs="Times New Roman"/>
                </w:rPr>
                <w:delText xml:space="preserve"> </w:delText>
              </w:r>
            </w:del>
          </w:p>
        </w:tc>
        <w:tc>
          <w:tcPr>
            <w:tcW w:w="979" w:type="dxa"/>
            <w:tcBorders>
              <w:bottom w:val="single" w:sz="4" w:space="0" w:color="auto"/>
            </w:tcBorders>
          </w:tcPr>
          <w:p w14:paraId="7002B95B" w14:textId="4634E4CB" w:rsidR="007708AE" w:rsidRPr="007C78D2" w:rsidDel="00246BF6" w:rsidRDefault="007708AE" w:rsidP="007708AE">
            <w:pPr>
              <w:rPr>
                <w:del w:id="217" w:author="Sheng Xiao" w:date="2024-07-06T03:05:00Z" w16du:dateUtc="2024-07-05T19:05:00Z"/>
                <w:rFonts w:ascii="Times New Roman" w:hAnsi="Times New Roman" w:cs="Times New Roman"/>
              </w:rPr>
            </w:pPr>
            <w:del w:id="218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-1.</w:delText>
              </w:r>
              <w:r w:rsidDel="00246BF6">
                <w:rPr>
                  <w:rFonts w:ascii="Times New Roman" w:hAnsi="Times New Roman" w:cs="Times New Roman"/>
                </w:rPr>
                <w:delText>20</w:delText>
              </w:r>
            </w:del>
          </w:p>
        </w:tc>
        <w:tc>
          <w:tcPr>
            <w:tcW w:w="868" w:type="dxa"/>
            <w:tcBorders>
              <w:bottom w:val="single" w:sz="4" w:space="0" w:color="auto"/>
            </w:tcBorders>
          </w:tcPr>
          <w:p w14:paraId="338DC2AF" w14:textId="763A159C" w:rsidR="007708AE" w:rsidRPr="007C78D2" w:rsidDel="00246BF6" w:rsidRDefault="007708AE" w:rsidP="007708AE">
            <w:pPr>
              <w:rPr>
                <w:del w:id="219" w:author="Sheng Xiao" w:date="2024-07-06T03:05:00Z" w16du:dateUtc="2024-07-05T19:05:00Z"/>
                <w:rFonts w:ascii="Times New Roman" w:hAnsi="Times New Roman" w:cs="Times New Roman"/>
              </w:rPr>
            </w:pPr>
            <w:del w:id="220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4.68</w:delText>
              </w:r>
              <w:r w:rsidDel="00246BF6">
                <w:rPr>
                  <w:rFonts w:ascii="Times New Roman" w:hAnsi="Times New Roman" w:cs="Times New Roman"/>
                </w:rPr>
                <w:delText xml:space="preserve"> </w:delText>
              </w:r>
            </w:del>
          </w:p>
        </w:tc>
        <w:tc>
          <w:tcPr>
            <w:tcW w:w="760" w:type="dxa"/>
            <w:tcBorders>
              <w:bottom w:val="single" w:sz="4" w:space="0" w:color="auto"/>
            </w:tcBorders>
          </w:tcPr>
          <w:p w14:paraId="60727955" w14:textId="2D5C0805" w:rsidR="007708AE" w:rsidRPr="007C78D2" w:rsidDel="00246BF6" w:rsidRDefault="007708AE" w:rsidP="007708AE">
            <w:pPr>
              <w:rPr>
                <w:del w:id="221" w:author="Sheng Xiao" w:date="2024-07-06T03:05:00Z" w16du:dateUtc="2024-07-05T19:05:00Z"/>
                <w:rFonts w:ascii="Times New Roman" w:hAnsi="Times New Roman" w:cs="Times New Roman"/>
              </w:rPr>
            </w:pPr>
            <w:del w:id="222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1.53</w:delText>
              </w:r>
              <w:r w:rsidDel="00246BF6">
                <w:rPr>
                  <w:rFonts w:ascii="Times New Roman" w:hAnsi="Times New Roman" w:cs="Times New Roman"/>
                </w:rPr>
                <w:delText xml:space="preserve"> </w:delText>
              </w:r>
            </w:del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22A58FD7" w14:textId="3EAC7584" w:rsidR="007708AE" w:rsidRPr="007C78D2" w:rsidDel="00246BF6" w:rsidRDefault="007708AE" w:rsidP="007708AE">
            <w:pPr>
              <w:rPr>
                <w:del w:id="223" w:author="Sheng Xiao" w:date="2024-07-06T03:05:00Z" w16du:dateUtc="2024-07-05T19:05:00Z"/>
                <w:rFonts w:ascii="Times New Roman" w:hAnsi="Times New Roman" w:cs="Times New Roman"/>
              </w:rPr>
            </w:pPr>
            <w:del w:id="224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6</w:delText>
              </w:r>
            </w:del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48BFC67" w14:textId="792530A7" w:rsidR="007708AE" w:rsidRPr="007C78D2" w:rsidDel="00246BF6" w:rsidRDefault="007708AE" w:rsidP="007708AE">
            <w:pPr>
              <w:rPr>
                <w:del w:id="225" w:author="Sheng Xiao" w:date="2024-07-06T03:05:00Z" w16du:dateUtc="2024-07-05T19:05:00Z"/>
                <w:rFonts w:ascii="Times New Roman" w:hAnsi="Times New Roman" w:cs="Times New Roman"/>
              </w:rPr>
            </w:pPr>
            <w:del w:id="226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4</w:delText>
              </w:r>
            </w:del>
          </w:p>
        </w:tc>
        <w:tc>
          <w:tcPr>
            <w:tcW w:w="4108" w:type="dxa"/>
            <w:tcBorders>
              <w:bottom w:val="single" w:sz="4" w:space="0" w:color="auto"/>
            </w:tcBorders>
          </w:tcPr>
          <w:p w14:paraId="495ED854" w14:textId="22C85F7F" w:rsidR="007708AE" w:rsidRPr="007C78D2" w:rsidDel="00246BF6" w:rsidRDefault="007708AE" w:rsidP="007708AE">
            <w:pPr>
              <w:rPr>
                <w:del w:id="227" w:author="Sheng Xiao" w:date="2024-07-06T03:05:00Z" w16du:dateUtc="2024-07-05T19:05:00Z"/>
                <w:rFonts w:ascii="Times New Roman" w:hAnsi="Times New Roman" w:cs="Times New Roman"/>
              </w:rPr>
            </w:pPr>
            <w:del w:id="228" w:author="Sheng Xiao" w:date="2024-07-06T03:05:00Z" w16du:dateUtc="2024-07-05T19:05:00Z">
              <w:r w:rsidRPr="007C78D2" w:rsidDel="00246BF6">
                <w:rPr>
                  <w:rFonts w:ascii="Times New Roman" w:hAnsi="Times New Roman" w:cs="Times New Roman"/>
                </w:rPr>
                <w:delText>Lys488(A), Asn454(A), Gln447(A)</w:delText>
              </w:r>
            </w:del>
          </w:p>
        </w:tc>
      </w:tr>
    </w:tbl>
    <w:p w14:paraId="0440AD37" w14:textId="6717A01E" w:rsidR="00EE040A" w:rsidRPr="00246BF6" w:rsidDel="00246BF6" w:rsidRDefault="00595597" w:rsidP="00595597">
      <w:pPr>
        <w:pStyle w:val="a8"/>
        <w:kinsoku w:val="0"/>
        <w:overflowPunct w:val="0"/>
        <w:spacing w:before="0" w:beforeAutospacing="0" w:after="0" w:afterAutospacing="0"/>
        <w:textAlignment w:val="baseline"/>
        <w:rPr>
          <w:del w:id="229" w:author="Sheng Xiao" w:date="2024-07-06T03:06:00Z" w16du:dateUtc="2024-07-05T19:06:00Z"/>
          <w:rFonts w:ascii="Times New Roman" w:hAnsi="Times New Roman" w:cs="Times New Roman"/>
          <w:b/>
          <w:rPrChange w:id="230" w:author="Sheng Xiao" w:date="2024-07-06T03:03:00Z" w16du:dateUtc="2024-07-05T19:03:00Z">
            <w:rPr>
              <w:del w:id="231" w:author="Sheng Xiao" w:date="2024-07-06T03:06:00Z" w16du:dateUtc="2024-07-05T19:06:00Z"/>
              <w:rFonts w:ascii="Times New Roman" w:hAnsi="Times New Roman" w:cs="Times New Roman"/>
              <w:color w:val="000000" w:themeColor="text1"/>
              <w:kern w:val="24"/>
            </w:rPr>
          </w:rPrChange>
        </w:rPr>
      </w:pPr>
      <w:del w:id="232" w:author="Sheng Xiao" w:date="2024-07-06T03:06:00Z" w16du:dateUtc="2024-07-05T19:06:00Z">
        <w:r w:rsidRPr="00EC3FC3" w:rsidDel="00246BF6">
          <w:rPr>
            <w:rFonts w:ascii="Times New Roman" w:hAnsi="Times New Roman" w:cs="Times New Roman" w:hint="eastAsia"/>
            <w:b/>
          </w:rPr>
          <w:delText>T</w:delText>
        </w:r>
        <w:r w:rsidRPr="00EC3FC3" w:rsidDel="00246BF6">
          <w:rPr>
            <w:rFonts w:ascii="Times New Roman" w:hAnsi="Times New Roman" w:cs="Times New Roman"/>
            <w:b/>
          </w:rPr>
          <w:delText xml:space="preserve">able </w:delText>
        </w:r>
      </w:del>
      <w:del w:id="233" w:author="Sheng Xiao" w:date="2024-07-06T03:03:00Z" w16du:dateUtc="2024-07-05T19:03:00Z">
        <w:r w:rsidR="00D17F3E" w:rsidDel="00246BF6">
          <w:rPr>
            <w:rFonts w:ascii="Times New Roman" w:hAnsi="Times New Roman" w:cs="Times New Roman" w:hint="eastAsia"/>
            <w:b/>
          </w:rPr>
          <w:delText>4</w:delText>
        </w:r>
      </w:del>
      <w:del w:id="234" w:author="Sheng Xiao" w:date="2024-07-06T03:06:00Z" w16du:dateUtc="2024-07-05T19:06:00Z">
        <w:r w:rsidRPr="00EC3FC3" w:rsidDel="00246BF6">
          <w:rPr>
            <w:rFonts w:ascii="Times New Roman" w:hAnsi="Times New Roman" w:cs="Times New Roman"/>
            <w:b/>
          </w:rPr>
          <w:delText xml:space="preserve">. </w:delText>
        </w:r>
        <w:r w:rsidRPr="00EC3FC3" w:rsidDel="00246BF6">
          <w:rPr>
            <w:rFonts w:ascii="Times New Roman" w:hAnsi="Times New Roman" w:cs="Times New Roman"/>
            <w:color w:val="000000" w:themeColor="text1"/>
            <w:kern w:val="24"/>
          </w:rPr>
          <w:delText xml:space="preserve">Molecular interactions between </w:delText>
        </w:r>
      </w:del>
      <w:del w:id="235" w:author="Sheng Xiao" w:date="2024-07-06T03:05:00Z" w16du:dateUtc="2024-07-05T19:05:00Z">
        <w:r w:rsidDel="00246BF6">
          <w:rPr>
            <w:rFonts w:ascii="Times New Roman" w:hAnsi="Times New Roman" w:cs="Times New Roman"/>
            <w:color w:val="000000" w:themeColor="text1"/>
            <w:kern w:val="24"/>
          </w:rPr>
          <w:delText xml:space="preserve">3 </w:delText>
        </w:r>
        <w:r w:rsidRPr="00185C2E" w:rsidDel="00246BF6">
          <w:rPr>
            <w:rFonts w:ascii="Times New Roman" w:hAnsi="Times New Roman" w:cs="Times New Roman"/>
            <w:bCs/>
            <w:color w:val="000000" w:themeColor="text1"/>
            <w:szCs w:val="21"/>
          </w:rPr>
          <w:delText>anthraquinones</w:delText>
        </w:r>
        <w:r w:rsidDel="00246BF6">
          <w:rPr>
            <w:rFonts w:ascii="Times New Roman" w:hAnsi="Times New Roman" w:cs="Times New Roman"/>
            <w:bCs/>
            <w:color w:val="000000" w:themeColor="text1"/>
            <w:szCs w:val="21"/>
          </w:rPr>
          <w:delText xml:space="preserve"> </w:delText>
        </w:r>
        <w:r w:rsidDel="00246BF6">
          <w:rPr>
            <w:rFonts w:ascii="Times New Roman" w:hAnsi="Times New Roman" w:cs="Times New Roman" w:hint="eastAsia"/>
            <w:bCs/>
            <w:color w:val="000000" w:themeColor="text1"/>
            <w:szCs w:val="21"/>
          </w:rPr>
          <w:delText>extracted</w:delText>
        </w:r>
        <w:r w:rsidDel="00246BF6">
          <w:rPr>
            <w:rFonts w:ascii="Times New Roman" w:hAnsi="Times New Roman" w:cs="Times New Roman"/>
            <w:bCs/>
            <w:color w:val="000000" w:themeColor="text1"/>
            <w:szCs w:val="21"/>
          </w:rPr>
          <w:delText xml:space="preserve"> </w:delText>
        </w:r>
        <w:r w:rsidDel="00246BF6">
          <w:rPr>
            <w:rFonts w:ascii="Times New Roman" w:hAnsi="Times New Roman" w:cs="Times New Roman" w:hint="eastAsia"/>
            <w:bCs/>
            <w:color w:val="000000" w:themeColor="text1"/>
            <w:szCs w:val="21"/>
          </w:rPr>
          <w:delText>from</w:delText>
        </w:r>
        <w:r w:rsidDel="00246BF6">
          <w:rPr>
            <w:rFonts w:ascii="Times New Roman" w:hAnsi="Times New Roman" w:cs="Times New Roman"/>
            <w:bCs/>
            <w:color w:val="000000" w:themeColor="text1"/>
            <w:szCs w:val="21"/>
          </w:rPr>
          <w:delText xml:space="preserve"> </w:delText>
        </w:r>
        <w:r w:rsidRPr="00EC3FC3" w:rsidDel="00246BF6">
          <w:rPr>
            <w:rFonts w:ascii="Times New Roman" w:hAnsi="Times New Roman" w:cs="Times New Roman"/>
            <w:bCs/>
            <w:i/>
            <w:color w:val="000000" w:themeColor="text1"/>
            <w:szCs w:val="21"/>
          </w:rPr>
          <w:delText>C</w:delText>
        </w:r>
        <w:r w:rsidRPr="00EC3FC3" w:rsidDel="00246BF6">
          <w:rPr>
            <w:rFonts w:ascii="Times New Roman" w:hAnsi="Times New Roman" w:cs="Times New Roman" w:hint="eastAsia"/>
            <w:bCs/>
            <w:i/>
            <w:color w:val="000000" w:themeColor="text1"/>
            <w:szCs w:val="21"/>
          </w:rPr>
          <w:delText>assiae</w:delText>
        </w:r>
        <w:r w:rsidDel="00246BF6">
          <w:rPr>
            <w:rFonts w:ascii="Times New Roman" w:hAnsi="Times New Roman" w:cs="Times New Roman"/>
            <w:bCs/>
            <w:color w:val="000000" w:themeColor="text1"/>
            <w:szCs w:val="21"/>
          </w:rPr>
          <w:delText xml:space="preserve"> S</w:delText>
        </w:r>
        <w:r w:rsidDel="00246BF6">
          <w:rPr>
            <w:rFonts w:ascii="Times New Roman" w:hAnsi="Times New Roman" w:cs="Times New Roman" w:hint="eastAsia"/>
            <w:bCs/>
            <w:color w:val="000000" w:themeColor="text1"/>
            <w:szCs w:val="21"/>
          </w:rPr>
          <w:delText>emen</w:delText>
        </w:r>
        <w:r w:rsidDel="00246BF6">
          <w:rPr>
            <w:rFonts w:ascii="Times New Roman" w:hAnsi="Times New Roman" w:cs="Times New Roman"/>
            <w:color w:val="000000" w:themeColor="text1"/>
            <w:kern w:val="24"/>
          </w:rPr>
          <w:delText xml:space="preserve"> and proteins of </w:delText>
        </w:r>
        <w:r w:rsidRPr="00EC3FC3" w:rsidDel="00246BF6">
          <w:rPr>
            <w:rFonts w:ascii="Times New Roman" w:hAnsi="Times New Roman" w:cs="Times New Roman"/>
            <w:color w:val="000000" w:themeColor="text1"/>
            <w:kern w:val="24"/>
          </w:rPr>
          <w:delText>Rho</w:delText>
        </w:r>
        <w:r w:rsidR="00044522" w:rsidDel="00246BF6">
          <w:rPr>
            <w:rFonts w:ascii="Times New Roman" w:hAnsi="Times New Roman" w:cs="Times New Roman" w:hint="eastAsia"/>
            <w:color w:val="000000" w:themeColor="text1"/>
            <w:kern w:val="24"/>
          </w:rPr>
          <w:delText>A</w:delText>
        </w:r>
        <w:r w:rsidRPr="00EC3FC3" w:rsidDel="00246BF6">
          <w:rPr>
            <w:rFonts w:ascii="Times New Roman" w:hAnsi="Times New Roman" w:cs="Times New Roman"/>
            <w:color w:val="000000" w:themeColor="text1"/>
            <w:kern w:val="24"/>
          </w:rPr>
          <w:delText>-ROCK</w:delText>
        </w:r>
      </w:del>
      <w:bookmarkEnd w:id="1"/>
      <w:bookmarkEnd w:id="2"/>
    </w:p>
    <w:p w14:paraId="16A3C285" w14:textId="5E60EF8D" w:rsidR="002E20FF" w:rsidDel="00246BF6" w:rsidRDefault="002E20FF">
      <w:pPr>
        <w:pStyle w:val="a8"/>
        <w:kinsoku w:val="0"/>
        <w:overflowPunct w:val="0"/>
        <w:spacing w:before="0" w:beforeAutospacing="0" w:after="0" w:afterAutospacing="0"/>
        <w:textAlignment w:val="baseline"/>
        <w:rPr>
          <w:del w:id="236" w:author="Sheng Xiao" w:date="2024-07-06T03:06:00Z" w16du:dateUtc="2024-07-05T19:06:00Z"/>
          <w:rFonts w:ascii="Times New Roman" w:hAnsi="Times New Roman" w:cs="Times New Roman"/>
          <w:b/>
        </w:rPr>
        <w:pPrChange w:id="237" w:author="Sheng Xiao" w:date="2024-07-06T03:06:00Z" w16du:dateUtc="2024-07-05T19:06:00Z">
          <w:pPr>
            <w:widowControl/>
            <w:jc w:val="left"/>
          </w:pPr>
        </w:pPrChange>
      </w:pPr>
      <w:del w:id="238" w:author="Sheng Xiao" w:date="2024-07-06T03:06:00Z" w16du:dateUtc="2024-07-05T19:06:00Z">
        <w:r w:rsidDel="00246BF6">
          <w:rPr>
            <w:rFonts w:ascii="Times New Roman" w:hAnsi="Times New Roman" w:cs="Times New Roman"/>
            <w:b/>
          </w:rPr>
          <w:br w:type="page"/>
        </w:r>
      </w:del>
    </w:p>
    <w:p w14:paraId="2927A324" w14:textId="785D1D9A" w:rsidR="002E20FF" w:rsidRPr="0048523F" w:rsidRDefault="002E20FF">
      <w:pPr>
        <w:pStyle w:val="a8"/>
        <w:kinsoku w:val="0"/>
        <w:overflowPunct w:val="0"/>
        <w:spacing w:before="0" w:beforeAutospacing="0" w:after="0" w:afterAutospacing="0"/>
        <w:textAlignment w:val="baseline"/>
        <w:rPr>
          <w:rFonts w:ascii="Times New Roman" w:hAnsi="Times New Roman" w:cs="Times New Roman"/>
        </w:rPr>
        <w:pPrChange w:id="239" w:author="Sheng Xiao" w:date="2024-07-06T03:06:00Z" w16du:dateUtc="2024-07-05T19:06:00Z">
          <w:pPr/>
        </w:pPrChange>
      </w:pPr>
      <w:r w:rsidRPr="0048523F">
        <w:rPr>
          <w:rFonts w:ascii="Times New Roman" w:hAnsi="Times New Roman" w:cs="Times New Roman" w:hint="eastAsia"/>
          <w:b/>
        </w:rPr>
        <w:t>T</w:t>
      </w:r>
      <w:r w:rsidRPr="0048523F">
        <w:rPr>
          <w:rFonts w:ascii="Times New Roman" w:hAnsi="Times New Roman" w:cs="Times New Roman"/>
          <w:b/>
        </w:rPr>
        <w:t xml:space="preserve">able </w:t>
      </w:r>
      <w:del w:id="240" w:author="Sheng Xiao" w:date="2024-07-06T03:03:00Z" w16du:dateUtc="2024-07-05T19:03:00Z">
        <w:r w:rsidRPr="0048523F" w:rsidDel="00246BF6">
          <w:rPr>
            <w:rFonts w:ascii="Times New Roman" w:hAnsi="Times New Roman" w:cs="Times New Roman"/>
            <w:b/>
          </w:rPr>
          <w:delText>S1</w:delText>
        </w:r>
      </w:del>
      <w:ins w:id="241" w:author="Sheng Xiao" w:date="2024-07-06T03:03:00Z" w16du:dateUtc="2024-07-05T19:03:00Z">
        <w:r w:rsidR="00246BF6" w:rsidRPr="0048523F">
          <w:rPr>
            <w:rFonts w:ascii="Times New Roman" w:hAnsi="Times New Roman" w:cs="Times New Roman"/>
            <w:b/>
          </w:rPr>
          <w:t>S</w:t>
        </w:r>
        <w:r w:rsidR="00246BF6">
          <w:rPr>
            <w:rFonts w:ascii="Times New Roman" w:hAnsi="Times New Roman" w:cs="Times New Roman" w:hint="eastAsia"/>
            <w:b/>
          </w:rPr>
          <w:t>4</w:t>
        </w:r>
      </w:ins>
      <w:r>
        <w:rPr>
          <w:rFonts w:ascii="Times New Roman" w:hAnsi="Times New Roman" w:cs="Times New Roman"/>
          <w:b/>
        </w:rPr>
        <w:t>.</w:t>
      </w:r>
      <w:r w:rsidRPr="0048523F">
        <w:rPr>
          <w:rFonts w:ascii="Times New Roman" w:hAnsi="Times New Roman" w:cs="Times New Roman"/>
        </w:rPr>
        <w:t xml:space="preserve"> The interactions between 9 major components and 4 kidney injury pathways by molecular docking.</w:t>
      </w:r>
    </w:p>
    <w:tbl>
      <w:tblPr>
        <w:tblStyle w:val="a7"/>
        <w:tblW w:w="13886" w:type="dxa"/>
        <w:jc w:val="center"/>
        <w:tblLayout w:type="fixed"/>
        <w:tblLook w:val="04A0" w:firstRow="1" w:lastRow="0" w:firstColumn="1" w:lastColumn="0" w:noHBand="0" w:noVBand="1"/>
      </w:tblPr>
      <w:tblGrid>
        <w:gridCol w:w="1548"/>
        <w:gridCol w:w="1693"/>
        <w:gridCol w:w="1269"/>
        <w:gridCol w:w="988"/>
        <w:gridCol w:w="987"/>
        <w:gridCol w:w="987"/>
        <w:gridCol w:w="987"/>
        <w:gridCol w:w="1129"/>
        <w:gridCol w:w="1129"/>
        <w:gridCol w:w="988"/>
        <w:gridCol w:w="987"/>
        <w:gridCol w:w="1194"/>
      </w:tblGrid>
      <w:tr w:rsidR="002E20FF" w:rsidRPr="00044A23" w14:paraId="0151DF40" w14:textId="77777777" w:rsidTr="005A7473">
        <w:trPr>
          <w:trHeight w:val="298"/>
          <w:jc w:val="center"/>
        </w:trPr>
        <w:tc>
          <w:tcPr>
            <w:tcW w:w="1548" w:type="dxa"/>
            <w:vMerge w:val="restart"/>
          </w:tcPr>
          <w:p w14:paraId="70AA705F" w14:textId="77777777" w:rsidR="002E20FF" w:rsidRPr="00044A23" w:rsidRDefault="002E20FF" w:rsidP="005A7473">
            <w:pPr>
              <w:ind w:firstLineChars="50" w:firstLine="105"/>
              <w:rPr>
                <w:rFonts w:ascii="Times New Roman" w:eastAsia="宋体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Kidney injury pathways</w:t>
            </w:r>
          </w:p>
        </w:tc>
        <w:tc>
          <w:tcPr>
            <w:tcW w:w="1693" w:type="dxa"/>
            <w:vMerge w:val="restart"/>
          </w:tcPr>
          <w:p w14:paraId="55A5D39D" w14:textId="77777777" w:rsidR="002E20FF" w:rsidRPr="00044A23" w:rsidRDefault="002E20FF" w:rsidP="005A7473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P</w:t>
            </w:r>
            <w:r w:rsidRPr="00044A23">
              <w:rPr>
                <w:rFonts w:ascii="Times New Roman" w:hAnsi="Times New Roman" w:cs="Times New Roman"/>
                <w:szCs w:val="21"/>
              </w:rPr>
              <w:t>rotein</w:t>
            </w:r>
          </w:p>
        </w:tc>
        <w:tc>
          <w:tcPr>
            <w:tcW w:w="1269" w:type="dxa"/>
            <w:vMerge w:val="restart"/>
          </w:tcPr>
          <w:p w14:paraId="55B4057A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PDB ID</w:t>
            </w:r>
          </w:p>
        </w:tc>
        <w:tc>
          <w:tcPr>
            <w:tcW w:w="9376" w:type="dxa"/>
            <w:gridSpan w:val="9"/>
          </w:tcPr>
          <w:p w14:paraId="7642F22F" w14:textId="77777777" w:rsidR="002E20FF" w:rsidRPr="00044A23" w:rsidRDefault="002E20FF" w:rsidP="005A747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 xml:space="preserve">9 major components in </w:t>
            </w:r>
            <w:r w:rsidRPr="005A7473">
              <w:rPr>
                <w:rFonts w:ascii="Times New Roman" w:hAnsi="Times New Roman" w:cs="Times New Roman"/>
                <w:szCs w:val="21"/>
              </w:rPr>
              <w:t>AECS</w:t>
            </w:r>
          </w:p>
        </w:tc>
      </w:tr>
      <w:tr w:rsidR="002E20FF" w:rsidRPr="00044A23" w14:paraId="1B51EF8A" w14:textId="77777777" w:rsidTr="005A7473">
        <w:trPr>
          <w:trHeight w:val="298"/>
          <w:jc w:val="center"/>
        </w:trPr>
        <w:tc>
          <w:tcPr>
            <w:tcW w:w="1548" w:type="dxa"/>
            <w:vMerge/>
          </w:tcPr>
          <w:p w14:paraId="3CEE5C90" w14:textId="77777777" w:rsidR="002E20FF" w:rsidRPr="00044A23" w:rsidRDefault="002E20FF" w:rsidP="005A7473">
            <w:pPr>
              <w:ind w:firstLineChars="50" w:firstLine="105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93" w:type="dxa"/>
            <w:vMerge/>
          </w:tcPr>
          <w:p w14:paraId="1F61D0A4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69" w:type="dxa"/>
            <w:vMerge/>
          </w:tcPr>
          <w:p w14:paraId="068DD7BB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88" w:type="dxa"/>
          </w:tcPr>
          <w:p w14:paraId="0A99E499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NEW</w:t>
            </w:r>
          </w:p>
        </w:tc>
        <w:tc>
          <w:tcPr>
            <w:tcW w:w="987" w:type="dxa"/>
          </w:tcPr>
          <w:p w14:paraId="4CE375E2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R</w:t>
            </w:r>
            <w:r w:rsidRPr="00044A23">
              <w:rPr>
                <w:rFonts w:ascii="Times New Roman" w:hAnsi="Times New Roman" w:cs="Times New Roman"/>
                <w:szCs w:val="21"/>
              </w:rPr>
              <w:t>hein</w:t>
            </w:r>
          </w:p>
        </w:tc>
        <w:tc>
          <w:tcPr>
            <w:tcW w:w="987" w:type="dxa"/>
          </w:tcPr>
          <w:p w14:paraId="4D2E30B3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E</w:t>
            </w:r>
            <w:r w:rsidRPr="00044A23">
              <w:rPr>
                <w:rFonts w:ascii="Times New Roman" w:hAnsi="Times New Roman" w:cs="Times New Roman"/>
                <w:szCs w:val="21"/>
              </w:rPr>
              <w:t>modin</w:t>
            </w:r>
          </w:p>
        </w:tc>
        <w:tc>
          <w:tcPr>
            <w:tcW w:w="987" w:type="dxa"/>
          </w:tcPr>
          <w:p w14:paraId="000F1574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OMD</w:t>
            </w:r>
          </w:p>
        </w:tc>
        <w:tc>
          <w:tcPr>
            <w:tcW w:w="1129" w:type="dxa"/>
          </w:tcPr>
          <w:p w14:paraId="5DB6AF1F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Cs w:val="21"/>
              </w:rPr>
              <w:t>C</w:t>
            </w:r>
            <w:r w:rsidRPr="00044A23">
              <w:rPr>
                <w:rFonts w:ascii="Times New Roman" w:hAnsi="Times New Roman" w:cs="Times New Roman"/>
                <w:szCs w:val="21"/>
              </w:rPr>
              <w:t>assiaside</w:t>
            </w:r>
            <w:proofErr w:type="spellEnd"/>
          </w:p>
        </w:tc>
        <w:tc>
          <w:tcPr>
            <w:tcW w:w="1129" w:type="dxa"/>
          </w:tcPr>
          <w:p w14:paraId="44692A01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Cs w:val="21"/>
              </w:rPr>
              <w:t>Q</w:t>
            </w:r>
            <w:r w:rsidRPr="00044A23">
              <w:rPr>
                <w:rFonts w:ascii="Times New Roman" w:hAnsi="Times New Roman" w:cs="Times New Roman"/>
                <w:szCs w:val="21"/>
              </w:rPr>
              <w:t>uestin</w:t>
            </w:r>
            <w:proofErr w:type="spellEnd"/>
          </w:p>
        </w:tc>
        <w:tc>
          <w:tcPr>
            <w:tcW w:w="988" w:type="dxa"/>
          </w:tcPr>
          <w:p w14:paraId="117D4581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Cs w:val="21"/>
              </w:rPr>
              <w:t>O</w:t>
            </w:r>
            <w:r w:rsidRPr="00044A23">
              <w:rPr>
                <w:rFonts w:ascii="Times New Roman" w:hAnsi="Times New Roman" w:cs="Times New Roman"/>
                <w:szCs w:val="21"/>
              </w:rPr>
              <w:t>btusin</w:t>
            </w:r>
            <w:proofErr w:type="spellEnd"/>
          </w:p>
        </w:tc>
        <w:tc>
          <w:tcPr>
            <w:tcW w:w="987" w:type="dxa"/>
          </w:tcPr>
          <w:p w14:paraId="0DE010E0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Cs w:val="21"/>
              </w:rPr>
              <w:t>A</w:t>
            </w:r>
            <w:r w:rsidRPr="00044A23">
              <w:rPr>
                <w:rFonts w:ascii="Times New Roman" w:hAnsi="Times New Roman" w:cs="Times New Roman"/>
                <w:szCs w:val="21"/>
              </w:rPr>
              <w:t>urantio-obtusin</w:t>
            </w:r>
            <w:proofErr w:type="spellEnd"/>
          </w:p>
        </w:tc>
        <w:tc>
          <w:tcPr>
            <w:tcW w:w="1189" w:type="dxa"/>
          </w:tcPr>
          <w:p w14:paraId="67F41EE4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Cs w:val="21"/>
              </w:rPr>
              <w:t>O</w:t>
            </w:r>
            <w:r w:rsidRPr="00044A23">
              <w:rPr>
                <w:rFonts w:ascii="Times New Roman" w:hAnsi="Times New Roman" w:cs="Times New Roman"/>
                <w:szCs w:val="21"/>
              </w:rPr>
              <w:t>btusifolin</w:t>
            </w:r>
            <w:proofErr w:type="spellEnd"/>
          </w:p>
        </w:tc>
      </w:tr>
      <w:tr w:rsidR="002E20FF" w:rsidRPr="00044A23" w14:paraId="107248DC" w14:textId="77777777" w:rsidTr="005A7473">
        <w:trPr>
          <w:trHeight w:val="298"/>
          <w:jc w:val="center"/>
        </w:trPr>
        <w:tc>
          <w:tcPr>
            <w:tcW w:w="1548" w:type="dxa"/>
            <w:vMerge w:val="restart"/>
          </w:tcPr>
          <w:p w14:paraId="315F4B63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RhoA-ROCK</w:t>
            </w:r>
          </w:p>
        </w:tc>
        <w:tc>
          <w:tcPr>
            <w:tcW w:w="1693" w:type="dxa"/>
          </w:tcPr>
          <w:p w14:paraId="2FDBEF08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Jam1</w:t>
            </w:r>
          </w:p>
        </w:tc>
        <w:tc>
          <w:tcPr>
            <w:tcW w:w="1269" w:type="dxa"/>
            <w:shd w:val="clear" w:color="auto" w:fill="auto"/>
          </w:tcPr>
          <w:p w14:paraId="236DC61F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1NBQ</w:t>
            </w:r>
          </w:p>
        </w:tc>
        <w:tc>
          <w:tcPr>
            <w:tcW w:w="988" w:type="dxa"/>
            <w:shd w:val="clear" w:color="auto" w:fill="D9E2F3" w:themeFill="accent5" w:themeFillTint="33"/>
          </w:tcPr>
          <w:p w14:paraId="4556604A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8.47</w:t>
            </w:r>
          </w:p>
        </w:tc>
        <w:tc>
          <w:tcPr>
            <w:tcW w:w="987" w:type="dxa"/>
          </w:tcPr>
          <w:p w14:paraId="1DB8C63C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5.88</w:t>
            </w:r>
          </w:p>
        </w:tc>
        <w:tc>
          <w:tcPr>
            <w:tcW w:w="987" w:type="dxa"/>
          </w:tcPr>
          <w:p w14:paraId="5499ACFC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5.38</w:t>
            </w:r>
          </w:p>
        </w:tc>
        <w:tc>
          <w:tcPr>
            <w:tcW w:w="987" w:type="dxa"/>
          </w:tcPr>
          <w:p w14:paraId="268E1A70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5.34</w:t>
            </w:r>
          </w:p>
        </w:tc>
        <w:tc>
          <w:tcPr>
            <w:tcW w:w="1129" w:type="dxa"/>
          </w:tcPr>
          <w:p w14:paraId="3498FAD4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4.74</w:t>
            </w:r>
          </w:p>
        </w:tc>
        <w:tc>
          <w:tcPr>
            <w:tcW w:w="1129" w:type="dxa"/>
          </w:tcPr>
          <w:p w14:paraId="6BDB5D12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4.7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988" w:type="dxa"/>
          </w:tcPr>
          <w:p w14:paraId="598E755F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4.5</w:t>
            </w:r>
            <w:r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987" w:type="dxa"/>
          </w:tcPr>
          <w:p w14:paraId="4939A4D6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4.3</w:t>
            </w:r>
            <w:r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189" w:type="dxa"/>
          </w:tcPr>
          <w:p w14:paraId="43759217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4.25</w:t>
            </w:r>
          </w:p>
        </w:tc>
      </w:tr>
      <w:tr w:rsidR="002E20FF" w:rsidRPr="00044A23" w14:paraId="71DAA847" w14:textId="77777777" w:rsidTr="005A7473">
        <w:trPr>
          <w:trHeight w:val="298"/>
          <w:jc w:val="center"/>
        </w:trPr>
        <w:tc>
          <w:tcPr>
            <w:tcW w:w="1548" w:type="dxa"/>
            <w:vMerge/>
          </w:tcPr>
          <w:p w14:paraId="0B61E4DC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93" w:type="dxa"/>
          </w:tcPr>
          <w:p w14:paraId="45958398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044A23">
              <w:rPr>
                <w:rFonts w:ascii="Times New Roman" w:hAnsi="Times New Roman" w:cs="Times New Roman"/>
                <w:szCs w:val="21"/>
              </w:rPr>
              <w:t>Occludin</w:t>
            </w:r>
            <w:proofErr w:type="spellEnd"/>
          </w:p>
        </w:tc>
        <w:tc>
          <w:tcPr>
            <w:tcW w:w="1269" w:type="dxa"/>
            <w:shd w:val="clear" w:color="auto" w:fill="auto"/>
          </w:tcPr>
          <w:p w14:paraId="13E6367D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1WPA</w:t>
            </w:r>
          </w:p>
        </w:tc>
        <w:tc>
          <w:tcPr>
            <w:tcW w:w="988" w:type="dxa"/>
            <w:shd w:val="clear" w:color="auto" w:fill="D9E2F3" w:themeFill="accent5" w:themeFillTint="33"/>
          </w:tcPr>
          <w:p w14:paraId="01C50BD7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9.00</w:t>
            </w:r>
          </w:p>
        </w:tc>
        <w:tc>
          <w:tcPr>
            <w:tcW w:w="987" w:type="dxa"/>
          </w:tcPr>
          <w:p w14:paraId="7F63F3F2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4.5</w:t>
            </w:r>
            <w:r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987" w:type="dxa"/>
          </w:tcPr>
          <w:p w14:paraId="389277A3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6.38</w:t>
            </w:r>
          </w:p>
        </w:tc>
        <w:tc>
          <w:tcPr>
            <w:tcW w:w="987" w:type="dxa"/>
          </w:tcPr>
          <w:p w14:paraId="66048832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6.88</w:t>
            </w:r>
          </w:p>
        </w:tc>
        <w:tc>
          <w:tcPr>
            <w:tcW w:w="1129" w:type="dxa"/>
            <w:shd w:val="clear" w:color="auto" w:fill="D9E2F3" w:themeFill="accent5" w:themeFillTint="33"/>
          </w:tcPr>
          <w:p w14:paraId="56E9DA27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7.6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129" w:type="dxa"/>
          </w:tcPr>
          <w:p w14:paraId="6462EAE6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</w:t>
            </w:r>
            <w:r>
              <w:rPr>
                <w:rFonts w:ascii="Times New Roman" w:hAnsi="Times New Roman" w:cs="Times New Roman"/>
                <w:szCs w:val="21"/>
              </w:rPr>
              <w:t>20</w:t>
            </w:r>
          </w:p>
        </w:tc>
        <w:tc>
          <w:tcPr>
            <w:tcW w:w="988" w:type="dxa"/>
            <w:shd w:val="clear" w:color="auto" w:fill="D9E2F3" w:themeFill="accent5" w:themeFillTint="33"/>
          </w:tcPr>
          <w:p w14:paraId="41DA6680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8.65</w:t>
            </w:r>
          </w:p>
        </w:tc>
        <w:tc>
          <w:tcPr>
            <w:tcW w:w="987" w:type="dxa"/>
            <w:shd w:val="clear" w:color="auto" w:fill="D9E2F3" w:themeFill="accent5" w:themeFillTint="33"/>
          </w:tcPr>
          <w:p w14:paraId="729B1A62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8.15</w:t>
            </w:r>
          </w:p>
        </w:tc>
        <w:tc>
          <w:tcPr>
            <w:tcW w:w="1189" w:type="dxa"/>
          </w:tcPr>
          <w:p w14:paraId="4350124B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4.97</w:t>
            </w:r>
          </w:p>
        </w:tc>
      </w:tr>
      <w:tr w:rsidR="002E20FF" w:rsidRPr="00044A23" w14:paraId="303C33B4" w14:textId="77777777" w:rsidTr="005A7473">
        <w:trPr>
          <w:trHeight w:val="298"/>
          <w:jc w:val="center"/>
        </w:trPr>
        <w:tc>
          <w:tcPr>
            <w:tcW w:w="1548" w:type="dxa"/>
            <w:vMerge/>
          </w:tcPr>
          <w:p w14:paraId="6C768E3F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93" w:type="dxa"/>
          </w:tcPr>
          <w:p w14:paraId="1B3BFACE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Cdc42</w:t>
            </w:r>
          </w:p>
        </w:tc>
        <w:tc>
          <w:tcPr>
            <w:tcW w:w="1269" w:type="dxa"/>
            <w:shd w:val="clear" w:color="auto" w:fill="auto"/>
          </w:tcPr>
          <w:p w14:paraId="6711644F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2KB0</w:t>
            </w:r>
          </w:p>
        </w:tc>
        <w:tc>
          <w:tcPr>
            <w:tcW w:w="988" w:type="dxa"/>
            <w:shd w:val="clear" w:color="auto" w:fill="D9E2F3" w:themeFill="accent5" w:themeFillTint="33"/>
          </w:tcPr>
          <w:p w14:paraId="214222BD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9.03</w:t>
            </w:r>
          </w:p>
        </w:tc>
        <w:tc>
          <w:tcPr>
            <w:tcW w:w="987" w:type="dxa"/>
          </w:tcPr>
          <w:p w14:paraId="013B5FB1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4.74</w:t>
            </w:r>
          </w:p>
        </w:tc>
        <w:tc>
          <w:tcPr>
            <w:tcW w:w="987" w:type="dxa"/>
          </w:tcPr>
          <w:p w14:paraId="5DD2B129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5.4</w:t>
            </w:r>
            <w:r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987" w:type="dxa"/>
            <w:shd w:val="clear" w:color="auto" w:fill="D9E2F3" w:themeFill="accent5" w:themeFillTint="33"/>
          </w:tcPr>
          <w:p w14:paraId="76E36402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7.57</w:t>
            </w:r>
          </w:p>
        </w:tc>
        <w:tc>
          <w:tcPr>
            <w:tcW w:w="1129" w:type="dxa"/>
            <w:shd w:val="clear" w:color="auto" w:fill="D9E2F3" w:themeFill="accent5" w:themeFillTint="33"/>
          </w:tcPr>
          <w:p w14:paraId="0C809E89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7.77</w:t>
            </w:r>
          </w:p>
        </w:tc>
        <w:tc>
          <w:tcPr>
            <w:tcW w:w="1129" w:type="dxa"/>
          </w:tcPr>
          <w:p w14:paraId="3D4EA059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5.4</w:t>
            </w:r>
            <w:r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988" w:type="dxa"/>
            <w:shd w:val="clear" w:color="auto" w:fill="D9E2F3" w:themeFill="accent5" w:themeFillTint="33"/>
          </w:tcPr>
          <w:p w14:paraId="0C6A411D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8.3</w:t>
            </w:r>
            <w:r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987" w:type="dxa"/>
          </w:tcPr>
          <w:p w14:paraId="6350B3A6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6.1</w:t>
            </w:r>
            <w:r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189" w:type="dxa"/>
          </w:tcPr>
          <w:p w14:paraId="2A08D766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5.01</w:t>
            </w:r>
          </w:p>
        </w:tc>
      </w:tr>
      <w:tr w:rsidR="002E20FF" w:rsidRPr="00044A23" w14:paraId="2C85C98D" w14:textId="77777777" w:rsidTr="005A7473">
        <w:trPr>
          <w:trHeight w:val="298"/>
          <w:jc w:val="center"/>
        </w:trPr>
        <w:tc>
          <w:tcPr>
            <w:tcW w:w="1548" w:type="dxa"/>
            <w:vMerge/>
          </w:tcPr>
          <w:p w14:paraId="10985D74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93" w:type="dxa"/>
          </w:tcPr>
          <w:p w14:paraId="4045F58B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Rac1</w:t>
            </w:r>
          </w:p>
        </w:tc>
        <w:tc>
          <w:tcPr>
            <w:tcW w:w="1269" w:type="dxa"/>
            <w:shd w:val="clear" w:color="auto" w:fill="auto"/>
          </w:tcPr>
          <w:p w14:paraId="56E9BD7F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2RMK</w:t>
            </w:r>
          </w:p>
        </w:tc>
        <w:tc>
          <w:tcPr>
            <w:tcW w:w="988" w:type="dxa"/>
            <w:shd w:val="clear" w:color="auto" w:fill="D9E2F3" w:themeFill="accent5" w:themeFillTint="33"/>
          </w:tcPr>
          <w:p w14:paraId="60178F78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7.8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987" w:type="dxa"/>
            <w:shd w:val="clear" w:color="auto" w:fill="D9E2F3" w:themeFill="accent5" w:themeFillTint="33"/>
          </w:tcPr>
          <w:p w14:paraId="02E7E2BD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7.0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987" w:type="dxa"/>
          </w:tcPr>
          <w:p w14:paraId="14F20E9B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6.11</w:t>
            </w:r>
          </w:p>
        </w:tc>
        <w:tc>
          <w:tcPr>
            <w:tcW w:w="987" w:type="dxa"/>
            <w:shd w:val="clear" w:color="auto" w:fill="D9E2F3" w:themeFill="accent5" w:themeFillTint="33"/>
          </w:tcPr>
          <w:p w14:paraId="25270EA7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7.69</w:t>
            </w:r>
          </w:p>
        </w:tc>
        <w:tc>
          <w:tcPr>
            <w:tcW w:w="1129" w:type="dxa"/>
            <w:shd w:val="clear" w:color="auto" w:fill="D9E2F3" w:themeFill="accent5" w:themeFillTint="33"/>
          </w:tcPr>
          <w:p w14:paraId="6669EBF1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7.6</w:t>
            </w:r>
            <w:r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1129" w:type="dxa"/>
            <w:shd w:val="clear" w:color="auto" w:fill="D9E2F3" w:themeFill="accent5" w:themeFillTint="33"/>
          </w:tcPr>
          <w:p w14:paraId="088D5D23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7.9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988" w:type="dxa"/>
            <w:shd w:val="clear" w:color="auto" w:fill="D9E2F3" w:themeFill="accent5" w:themeFillTint="33"/>
          </w:tcPr>
          <w:p w14:paraId="323AC05D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10.4</w:t>
            </w:r>
            <w:r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987" w:type="dxa"/>
            <w:shd w:val="clear" w:color="auto" w:fill="D9E2F3" w:themeFill="accent5" w:themeFillTint="33"/>
          </w:tcPr>
          <w:p w14:paraId="12F26F8D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8.85</w:t>
            </w:r>
          </w:p>
        </w:tc>
        <w:tc>
          <w:tcPr>
            <w:tcW w:w="1189" w:type="dxa"/>
          </w:tcPr>
          <w:p w14:paraId="79AE3DCD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5.67</w:t>
            </w:r>
          </w:p>
        </w:tc>
      </w:tr>
      <w:tr w:rsidR="002E20FF" w:rsidRPr="00044A23" w14:paraId="2A0BCB45" w14:textId="77777777" w:rsidTr="005A7473">
        <w:trPr>
          <w:trHeight w:val="298"/>
          <w:jc w:val="center"/>
        </w:trPr>
        <w:tc>
          <w:tcPr>
            <w:tcW w:w="1548" w:type="dxa"/>
            <w:vMerge/>
          </w:tcPr>
          <w:p w14:paraId="2391E53D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93" w:type="dxa"/>
          </w:tcPr>
          <w:p w14:paraId="2F1425C9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ZO-1</w:t>
            </w:r>
          </w:p>
        </w:tc>
        <w:tc>
          <w:tcPr>
            <w:tcW w:w="1269" w:type="dxa"/>
            <w:shd w:val="clear" w:color="auto" w:fill="auto"/>
          </w:tcPr>
          <w:p w14:paraId="32FA5494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4OEO</w:t>
            </w:r>
          </w:p>
        </w:tc>
        <w:tc>
          <w:tcPr>
            <w:tcW w:w="988" w:type="dxa"/>
          </w:tcPr>
          <w:p w14:paraId="488B9352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5.22</w:t>
            </w:r>
          </w:p>
        </w:tc>
        <w:tc>
          <w:tcPr>
            <w:tcW w:w="987" w:type="dxa"/>
          </w:tcPr>
          <w:p w14:paraId="2D9F9DA9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3.86</w:t>
            </w:r>
          </w:p>
        </w:tc>
        <w:tc>
          <w:tcPr>
            <w:tcW w:w="987" w:type="dxa"/>
          </w:tcPr>
          <w:p w14:paraId="5F70334F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5.91</w:t>
            </w:r>
          </w:p>
        </w:tc>
        <w:tc>
          <w:tcPr>
            <w:tcW w:w="987" w:type="dxa"/>
          </w:tcPr>
          <w:p w14:paraId="6E6D5283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5.4</w:t>
            </w:r>
            <w:r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129" w:type="dxa"/>
            <w:shd w:val="clear" w:color="auto" w:fill="D9E2F3" w:themeFill="accent5" w:themeFillTint="33"/>
          </w:tcPr>
          <w:p w14:paraId="73034C3F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7.23</w:t>
            </w:r>
          </w:p>
        </w:tc>
        <w:tc>
          <w:tcPr>
            <w:tcW w:w="1129" w:type="dxa"/>
          </w:tcPr>
          <w:p w14:paraId="6090F303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4.5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988" w:type="dxa"/>
          </w:tcPr>
          <w:p w14:paraId="33C7AA1C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4.85</w:t>
            </w:r>
          </w:p>
        </w:tc>
        <w:tc>
          <w:tcPr>
            <w:tcW w:w="987" w:type="dxa"/>
          </w:tcPr>
          <w:p w14:paraId="0DD5BCDB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4.75</w:t>
            </w:r>
          </w:p>
        </w:tc>
        <w:tc>
          <w:tcPr>
            <w:tcW w:w="1189" w:type="dxa"/>
          </w:tcPr>
          <w:p w14:paraId="5BBAD860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4.20</w:t>
            </w:r>
          </w:p>
        </w:tc>
      </w:tr>
      <w:tr w:rsidR="002E20FF" w:rsidRPr="00044A23" w14:paraId="6DF3B3D0" w14:textId="77777777" w:rsidTr="005A7473">
        <w:trPr>
          <w:trHeight w:val="298"/>
          <w:jc w:val="center"/>
        </w:trPr>
        <w:tc>
          <w:tcPr>
            <w:tcW w:w="1548" w:type="dxa"/>
            <w:vMerge/>
          </w:tcPr>
          <w:p w14:paraId="2181DB3A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93" w:type="dxa"/>
          </w:tcPr>
          <w:p w14:paraId="0DC40CA7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Claudin-1</w:t>
            </w:r>
          </w:p>
        </w:tc>
        <w:tc>
          <w:tcPr>
            <w:tcW w:w="1269" w:type="dxa"/>
            <w:shd w:val="clear" w:color="auto" w:fill="auto"/>
          </w:tcPr>
          <w:p w14:paraId="35260835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4YYX-A</w:t>
            </w:r>
          </w:p>
        </w:tc>
        <w:tc>
          <w:tcPr>
            <w:tcW w:w="988" w:type="dxa"/>
            <w:shd w:val="clear" w:color="auto" w:fill="D9E2F3" w:themeFill="accent5" w:themeFillTint="33"/>
          </w:tcPr>
          <w:p w14:paraId="0F15B32C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8.26</w:t>
            </w:r>
          </w:p>
        </w:tc>
        <w:tc>
          <w:tcPr>
            <w:tcW w:w="987" w:type="dxa"/>
          </w:tcPr>
          <w:p w14:paraId="4E875143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</w:t>
            </w:r>
            <w:r>
              <w:rPr>
                <w:rFonts w:ascii="Times New Roman" w:hAnsi="Times New Roman" w:cs="Times New Roman"/>
                <w:szCs w:val="21"/>
              </w:rPr>
              <w:t>70</w:t>
            </w:r>
          </w:p>
        </w:tc>
        <w:tc>
          <w:tcPr>
            <w:tcW w:w="987" w:type="dxa"/>
          </w:tcPr>
          <w:p w14:paraId="38454C9C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6.2</w:t>
            </w:r>
            <w:r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987" w:type="dxa"/>
          </w:tcPr>
          <w:p w14:paraId="5598CB45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6.19</w:t>
            </w:r>
          </w:p>
        </w:tc>
        <w:tc>
          <w:tcPr>
            <w:tcW w:w="1129" w:type="dxa"/>
            <w:shd w:val="clear" w:color="auto" w:fill="D9E2F3" w:themeFill="accent5" w:themeFillTint="33"/>
          </w:tcPr>
          <w:p w14:paraId="61BB04A9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7.89</w:t>
            </w:r>
          </w:p>
        </w:tc>
        <w:tc>
          <w:tcPr>
            <w:tcW w:w="1129" w:type="dxa"/>
          </w:tcPr>
          <w:p w14:paraId="5EAEA521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6.10</w:t>
            </w:r>
          </w:p>
        </w:tc>
        <w:tc>
          <w:tcPr>
            <w:tcW w:w="988" w:type="dxa"/>
          </w:tcPr>
          <w:p w14:paraId="6D01C5BE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5.77</w:t>
            </w:r>
          </w:p>
        </w:tc>
        <w:tc>
          <w:tcPr>
            <w:tcW w:w="987" w:type="dxa"/>
          </w:tcPr>
          <w:p w14:paraId="780BF34B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6.95</w:t>
            </w:r>
          </w:p>
        </w:tc>
        <w:tc>
          <w:tcPr>
            <w:tcW w:w="1189" w:type="dxa"/>
          </w:tcPr>
          <w:p w14:paraId="7D818C63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6.6</w:t>
            </w:r>
            <w:r>
              <w:rPr>
                <w:rFonts w:ascii="Times New Roman" w:hAnsi="Times New Roman" w:cs="Times New Roman"/>
                <w:szCs w:val="21"/>
              </w:rPr>
              <w:t>9</w:t>
            </w:r>
          </w:p>
        </w:tc>
      </w:tr>
      <w:tr w:rsidR="002E20FF" w:rsidRPr="00044A23" w14:paraId="729AAA47" w14:textId="77777777" w:rsidTr="005A7473">
        <w:trPr>
          <w:trHeight w:val="298"/>
          <w:jc w:val="center"/>
        </w:trPr>
        <w:tc>
          <w:tcPr>
            <w:tcW w:w="1548" w:type="dxa"/>
            <w:vMerge/>
          </w:tcPr>
          <w:p w14:paraId="39462A86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93" w:type="dxa"/>
          </w:tcPr>
          <w:p w14:paraId="53DA292D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Claudin-2</w:t>
            </w:r>
          </w:p>
        </w:tc>
        <w:tc>
          <w:tcPr>
            <w:tcW w:w="1269" w:type="dxa"/>
            <w:shd w:val="clear" w:color="auto" w:fill="auto"/>
          </w:tcPr>
          <w:p w14:paraId="736A7CA9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4YYX-B</w:t>
            </w:r>
          </w:p>
        </w:tc>
        <w:tc>
          <w:tcPr>
            <w:tcW w:w="988" w:type="dxa"/>
            <w:shd w:val="clear" w:color="auto" w:fill="D9E2F3" w:themeFill="accent5" w:themeFillTint="33"/>
          </w:tcPr>
          <w:p w14:paraId="573D4D03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7.9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987" w:type="dxa"/>
            <w:shd w:val="clear" w:color="auto" w:fill="D9E2F3" w:themeFill="accent5" w:themeFillTint="33"/>
          </w:tcPr>
          <w:p w14:paraId="65C06266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7.36</w:t>
            </w:r>
          </w:p>
        </w:tc>
        <w:tc>
          <w:tcPr>
            <w:tcW w:w="987" w:type="dxa"/>
          </w:tcPr>
          <w:p w14:paraId="208BDBFE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6.60</w:t>
            </w:r>
          </w:p>
        </w:tc>
        <w:tc>
          <w:tcPr>
            <w:tcW w:w="987" w:type="dxa"/>
            <w:shd w:val="clear" w:color="auto" w:fill="D9E2F3" w:themeFill="accent5" w:themeFillTint="33"/>
          </w:tcPr>
          <w:p w14:paraId="30835932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7.2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129" w:type="dxa"/>
            <w:shd w:val="clear" w:color="auto" w:fill="D9E2F3" w:themeFill="accent5" w:themeFillTint="33"/>
          </w:tcPr>
          <w:p w14:paraId="3A01964D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7.72</w:t>
            </w:r>
          </w:p>
        </w:tc>
        <w:tc>
          <w:tcPr>
            <w:tcW w:w="1129" w:type="dxa"/>
          </w:tcPr>
          <w:p w14:paraId="69EFD838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6.10</w:t>
            </w:r>
          </w:p>
        </w:tc>
        <w:tc>
          <w:tcPr>
            <w:tcW w:w="988" w:type="dxa"/>
            <w:shd w:val="clear" w:color="auto" w:fill="D9E2F3" w:themeFill="accent5" w:themeFillTint="33"/>
          </w:tcPr>
          <w:p w14:paraId="3146CACA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7.94</w:t>
            </w:r>
          </w:p>
        </w:tc>
        <w:tc>
          <w:tcPr>
            <w:tcW w:w="987" w:type="dxa"/>
            <w:shd w:val="clear" w:color="auto" w:fill="D9E2F3" w:themeFill="accent5" w:themeFillTint="33"/>
          </w:tcPr>
          <w:p w14:paraId="03DE772F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8.05</w:t>
            </w:r>
          </w:p>
        </w:tc>
        <w:tc>
          <w:tcPr>
            <w:tcW w:w="1189" w:type="dxa"/>
          </w:tcPr>
          <w:p w14:paraId="088F0AB6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6.78</w:t>
            </w:r>
          </w:p>
        </w:tc>
      </w:tr>
      <w:tr w:rsidR="002E20FF" w:rsidRPr="00044A23" w14:paraId="3786E494" w14:textId="77777777" w:rsidTr="005A7473">
        <w:trPr>
          <w:trHeight w:val="298"/>
          <w:jc w:val="center"/>
        </w:trPr>
        <w:tc>
          <w:tcPr>
            <w:tcW w:w="1548" w:type="dxa"/>
            <w:vMerge/>
          </w:tcPr>
          <w:p w14:paraId="32834E8B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93" w:type="dxa"/>
          </w:tcPr>
          <w:p w14:paraId="726901EF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Rock1</w:t>
            </w:r>
          </w:p>
        </w:tc>
        <w:tc>
          <w:tcPr>
            <w:tcW w:w="1269" w:type="dxa"/>
            <w:shd w:val="clear" w:color="auto" w:fill="auto"/>
          </w:tcPr>
          <w:p w14:paraId="417C2D0D" w14:textId="77777777" w:rsidR="002E20FF" w:rsidRPr="00044A23" w:rsidRDefault="002E20FF" w:rsidP="005A7473">
            <w:pPr>
              <w:tabs>
                <w:tab w:val="left" w:pos="630"/>
              </w:tabs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5WNG</w:t>
            </w:r>
          </w:p>
        </w:tc>
        <w:tc>
          <w:tcPr>
            <w:tcW w:w="988" w:type="dxa"/>
            <w:shd w:val="clear" w:color="auto" w:fill="D9E2F3" w:themeFill="accent5" w:themeFillTint="33"/>
          </w:tcPr>
          <w:p w14:paraId="53D9360C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9.5</w:t>
            </w:r>
            <w:r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987" w:type="dxa"/>
          </w:tcPr>
          <w:p w14:paraId="4EFB3A88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6.2</w:t>
            </w:r>
            <w:r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987" w:type="dxa"/>
            <w:shd w:val="clear" w:color="auto" w:fill="D9E2F3" w:themeFill="accent5" w:themeFillTint="33"/>
          </w:tcPr>
          <w:p w14:paraId="17015AE3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7.36</w:t>
            </w:r>
          </w:p>
        </w:tc>
        <w:tc>
          <w:tcPr>
            <w:tcW w:w="987" w:type="dxa"/>
            <w:shd w:val="clear" w:color="auto" w:fill="D9E2F3" w:themeFill="accent5" w:themeFillTint="33"/>
          </w:tcPr>
          <w:p w14:paraId="2A086406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7.5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129" w:type="dxa"/>
            <w:shd w:val="clear" w:color="auto" w:fill="D9E2F3" w:themeFill="accent5" w:themeFillTint="33"/>
          </w:tcPr>
          <w:p w14:paraId="1EF1FE71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9.4</w:t>
            </w:r>
            <w:r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129" w:type="dxa"/>
          </w:tcPr>
          <w:p w14:paraId="44BAFABC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6.1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988" w:type="dxa"/>
            <w:shd w:val="clear" w:color="auto" w:fill="D9E2F3" w:themeFill="accent5" w:themeFillTint="33"/>
          </w:tcPr>
          <w:p w14:paraId="5431D54A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9.07</w:t>
            </w:r>
          </w:p>
        </w:tc>
        <w:tc>
          <w:tcPr>
            <w:tcW w:w="987" w:type="dxa"/>
            <w:shd w:val="clear" w:color="auto" w:fill="D9E2F3" w:themeFill="accent5" w:themeFillTint="33"/>
          </w:tcPr>
          <w:p w14:paraId="16D04D4E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7.3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189" w:type="dxa"/>
            <w:shd w:val="clear" w:color="auto" w:fill="D9E2F3" w:themeFill="accent5" w:themeFillTint="33"/>
          </w:tcPr>
          <w:p w14:paraId="50325F82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8.01</w:t>
            </w:r>
          </w:p>
        </w:tc>
      </w:tr>
      <w:tr w:rsidR="002E20FF" w:rsidRPr="00044A23" w14:paraId="4D774E28" w14:textId="77777777" w:rsidTr="005A7473">
        <w:trPr>
          <w:trHeight w:val="298"/>
          <w:jc w:val="center"/>
        </w:trPr>
        <w:tc>
          <w:tcPr>
            <w:tcW w:w="1548" w:type="dxa"/>
            <w:vMerge/>
          </w:tcPr>
          <w:p w14:paraId="4CFBE040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93" w:type="dxa"/>
          </w:tcPr>
          <w:p w14:paraId="75D6D2F6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RhoA</w:t>
            </w:r>
          </w:p>
        </w:tc>
        <w:tc>
          <w:tcPr>
            <w:tcW w:w="1269" w:type="dxa"/>
            <w:shd w:val="clear" w:color="auto" w:fill="auto"/>
          </w:tcPr>
          <w:p w14:paraId="4D680DCB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5FR1</w:t>
            </w:r>
          </w:p>
        </w:tc>
        <w:tc>
          <w:tcPr>
            <w:tcW w:w="988" w:type="dxa"/>
            <w:shd w:val="clear" w:color="auto" w:fill="D9E2F3" w:themeFill="accent5" w:themeFillTint="33"/>
          </w:tcPr>
          <w:p w14:paraId="2BE60A47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9.0</w:t>
            </w:r>
            <w:r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987" w:type="dxa"/>
          </w:tcPr>
          <w:p w14:paraId="3324FDFE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6.54</w:t>
            </w:r>
          </w:p>
        </w:tc>
        <w:tc>
          <w:tcPr>
            <w:tcW w:w="987" w:type="dxa"/>
          </w:tcPr>
          <w:p w14:paraId="2D30B598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6.6</w:t>
            </w:r>
            <w:r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987" w:type="dxa"/>
            <w:shd w:val="clear" w:color="auto" w:fill="D9E2F3" w:themeFill="accent5" w:themeFillTint="33"/>
          </w:tcPr>
          <w:p w14:paraId="40B34429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8.28</w:t>
            </w:r>
          </w:p>
        </w:tc>
        <w:tc>
          <w:tcPr>
            <w:tcW w:w="1129" w:type="dxa"/>
            <w:shd w:val="clear" w:color="auto" w:fill="D9E2F3" w:themeFill="accent5" w:themeFillTint="33"/>
          </w:tcPr>
          <w:p w14:paraId="384ABEB9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10.51</w:t>
            </w:r>
          </w:p>
        </w:tc>
        <w:tc>
          <w:tcPr>
            <w:tcW w:w="1129" w:type="dxa"/>
            <w:shd w:val="clear" w:color="auto" w:fill="D9E2F3" w:themeFill="accent5" w:themeFillTint="33"/>
          </w:tcPr>
          <w:p w14:paraId="26839347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7.61</w:t>
            </w:r>
          </w:p>
        </w:tc>
        <w:tc>
          <w:tcPr>
            <w:tcW w:w="988" w:type="dxa"/>
            <w:shd w:val="clear" w:color="auto" w:fill="D9E2F3" w:themeFill="accent5" w:themeFillTint="33"/>
          </w:tcPr>
          <w:p w14:paraId="20B5DCFE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7.57</w:t>
            </w:r>
          </w:p>
        </w:tc>
        <w:tc>
          <w:tcPr>
            <w:tcW w:w="987" w:type="dxa"/>
            <w:shd w:val="clear" w:color="auto" w:fill="D9E2F3" w:themeFill="accent5" w:themeFillTint="33"/>
          </w:tcPr>
          <w:p w14:paraId="7BEBB9B6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8.0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189" w:type="dxa"/>
            <w:shd w:val="clear" w:color="auto" w:fill="D9E2F3" w:themeFill="accent5" w:themeFillTint="33"/>
          </w:tcPr>
          <w:p w14:paraId="1D407939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7.34</w:t>
            </w:r>
          </w:p>
        </w:tc>
      </w:tr>
      <w:tr w:rsidR="002E20FF" w:rsidRPr="00044A23" w14:paraId="24224E2B" w14:textId="77777777" w:rsidTr="005A7473">
        <w:trPr>
          <w:trHeight w:val="298"/>
          <w:jc w:val="center"/>
        </w:trPr>
        <w:tc>
          <w:tcPr>
            <w:tcW w:w="1548" w:type="dxa"/>
            <w:vMerge/>
          </w:tcPr>
          <w:p w14:paraId="74FE3530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93" w:type="dxa"/>
          </w:tcPr>
          <w:p w14:paraId="574B586A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MLC2</w:t>
            </w:r>
          </w:p>
        </w:tc>
        <w:tc>
          <w:tcPr>
            <w:tcW w:w="1269" w:type="dxa"/>
            <w:shd w:val="clear" w:color="auto" w:fill="auto"/>
          </w:tcPr>
          <w:p w14:paraId="008BBC98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5TBY</w:t>
            </w:r>
          </w:p>
        </w:tc>
        <w:tc>
          <w:tcPr>
            <w:tcW w:w="988" w:type="dxa"/>
            <w:shd w:val="clear" w:color="auto" w:fill="D9E2F3" w:themeFill="accent5" w:themeFillTint="33"/>
          </w:tcPr>
          <w:p w14:paraId="0BCEBDC8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7.0</w:t>
            </w:r>
            <w:r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987" w:type="dxa"/>
          </w:tcPr>
          <w:p w14:paraId="15535BBB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5.4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987" w:type="dxa"/>
          </w:tcPr>
          <w:p w14:paraId="39F2CB25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5.2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987" w:type="dxa"/>
          </w:tcPr>
          <w:p w14:paraId="32682119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6.67</w:t>
            </w:r>
          </w:p>
        </w:tc>
        <w:tc>
          <w:tcPr>
            <w:tcW w:w="1129" w:type="dxa"/>
            <w:shd w:val="clear" w:color="auto" w:fill="D9E2F3" w:themeFill="accent5" w:themeFillTint="33"/>
          </w:tcPr>
          <w:p w14:paraId="5FCA855C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8.67</w:t>
            </w:r>
          </w:p>
        </w:tc>
        <w:tc>
          <w:tcPr>
            <w:tcW w:w="1129" w:type="dxa"/>
          </w:tcPr>
          <w:p w14:paraId="776B0CFC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6.4</w:t>
            </w:r>
            <w:r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988" w:type="dxa"/>
          </w:tcPr>
          <w:p w14:paraId="60DE1555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5.65</w:t>
            </w:r>
          </w:p>
        </w:tc>
        <w:tc>
          <w:tcPr>
            <w:tcW w:w="987" w:type="dxa"/>
          </w:tcPr>
          <w:p w14:paraId="42E54C66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</w:t>
            </w:r>
            <w:r>
              <w:rPr>
                <w:rFonts w:ascii="Times New Roman" w:hAnsi="Times New Roman" w:cs="Times New Roman"/>
                <w:szCs w:val="21"/>
              </w:rPr>
              <w:t>40</w:t>
            </w:r>
          </w:p>
        </w:tc>
        <w:tc>
          <w:tcPr>
            <w:tcW w:w="1189" w:type="dxa"/>
          </w:tcPr>
          <w:p w14:paraId="71B0BBD2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6.28</w:t>
            </w:r>
          </w:p>
        </w:tc>
      </w:tr>
      <w:tr w:rsidR="002E20FF" w:rsidRPr="00044A23" w14:paraId="66C74132" w14:textId="77777777" w:rsidTr="005A7473">
        <w:trPr>
          <w:trHeight w:val="298"/>
          <w:jc w:val="center"/>
        </w:trPr>
        <w:tc>
          <w:tcPr>
            <w:tcW w:w="1548" w:type="dxa"/>
            <w:vMerge/>
          </w:tcPr>
          <w:p w14:paraId="531D8A3B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93" w:type="dxa"/>
          </w:tcPr>
          <w:p w14:paraId="2F4CE5A2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Catenin beta-1</w:t>
            </w:r>
          </w:p>
        </w:tc>
        <w:tc>
          <w:tcPr>
            <w:tcW w:w="1269" w:type="dxa"/>
            <w:shd w:val="clear" w:color="auto" w:fill="auto"/>
          </w:tcPr>
          <w:p w14:paraId="3412366B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4DJS</w:t>
            </w:r>
          </w:p>
        </w:tc>
        <w:tc>
          <w:tcPr>
            <w:tcW w:w="988" w:type="dxa"/>
            <w:shd w:val="clear" w:color="auto" w:fill="D9E2F3" w:themeFill="accent5" w:themeFillTint="33"/>
          </w:tcPr>
          <w:p w14:paraId="39BE740C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7.29</w:t>
            </w:r>
          </w:p>
        </w:tc>
        <w:tc>
          <w:tcPr>
            <w:tcW w:w="987" w:type="dxa"/>
          </w:tcPr>
          <w:p w14:paraId="5A76CDA5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6.32</w:t>
            </w:r>
          </w:p>
        </w:tc>
        <w:tc>
          <w:tcPr>
            <w:tcW w:w="987" w:type="dxa"/>
            <w:shd w:val="clear" w:color="auto" w:fill="D9E2F3" w:themeFill="accent5" w:themeFillTint="33"/>
          </w:tcPr>
          <w:p w14:paraId="1ABC1241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7.5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87" w:type="dxa"/>
          </w:tcPr>
          <w:p w14:paraId="3C14FCE3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6.5</w:t>
            </w:r>
            <w:r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1129" w:type="dxa"/>
            <w:shd w:val="clear" w:color="auto" w:fill="D9E2F3" w:themeFill="accent5" w:themeFillTint="33"/>
          </w:tcPr>
          <w:p w14:paraId="0C366FED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10.57</w:t>
            </w:r>
          </w:p>
        </w:tc>
        <w:tc>
          <w:tcPr>
            <w:tcW w:w="1129" w:type="dxa"/>
          </w:tcPr>
          <w:p w14:paraId="1F709A50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6.44</w:t>
            </w:r>
          </w:p>
        </w:tc>
        <w:tc>
          <w:tcPr>
            <w:tcW w:w="988" w:type="dxa"/>
          </w:tcPr>
          <w:p w14:paraId="3DDC9FEB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6.7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87" w:type="dxa"/>
          </w:tcPr>
          <w:p w14:paraId="53EFBE55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</w:t>
            </w:r>
            <w:r>
              <w:rPr>
                <w:rFonts w:ascii="Times New Roman" w:hAnsi="Times New Roman" w:cs="Times New Roman"/>
                <w:szCs w:val="21"/>
              </w:rPr>
              <w:t>90</w:t>
            </w:r>
          </w:p>
        </w:tc>
        <w:tc>
          <w:tcPr>
            <w:tcW w:w="1189" w:type="dxa"/>
          </w:tcPr>
          <w:p w14:paraId="2F65930E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6.3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</w:p>
        </w:tc>
      </w:tr>
      <w:tr w:rsidR="002E20FF" w:rsidRPr="00044A23" w14:paraId="416E6E2F" w14:textId="77777777" w:rsidTr="005A7473">
        <w:trPr>
          <w:trHeight w:val="298"/>
          <w:jc w:val="center"/>
        </w:trPr>
        <w:tc>
          <w:tcPr>
            <w:tcW w:w="1548" w:type="dxa"/>
            <w:vMerge/>
          </w:tcPr>
          <w:p w14:paraId="051D1573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93" w:type="dxa"/>
          </w:tcPr>
          <w:p w14:paraId="47CCA109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cofilin</w:t>
            </w:r>
          </w:p>
        </w:tc>
        <w:tc>
          <w:tcPr>
            <w:tcW w:w="1269" w:type="dxa"/>
            <w:shd w:val="clear" w:color="auto" w:fill="auto"/>
          </w:tcPr>
          <w:p w14:paraId="104AC252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5L6W</w:t>
            </w:r>
          </w:p>
        </w:tc>
        <w:tc>
          <w:tcPr>
            <w:tcW w:w="988" w:type="dxa"/>
          </w:tcPr>
          <w:p w14:paraId="1F0D746B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5.5</w:t>
            </w:r>
            <w:r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987" w:type="dxa"/>
          </w:tcPr>
          <w:p w14:paraId="6238024A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3.</w:t>
            </w:r>
            <w:r>
              <w:rPr>
                <w:rFonts w:ascii="Times New Roman" w:hAnsi="Times New Roman" w:cs="Times New Roman"/>
                <w:szCs w:val="21"/>
              </w:rPr>
              <w:t>80</w:t>
            </w:r>
          </w:p>
        </w:tc>
        <w:tc>
          <w:tcPr>
            <w:tcW w:w="987" w:type="dxa"/>
          </w:tcPr>
          <w:p w14:paraId="19BCAD6C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2.83</w:t>
            </w:r>
          </w:p>
        </w:tc>
        <w:tc>
          <w:tcPr>
            <w:tcW w:w="987" w:type="dxa"/>
          </w:tcPr>
          <w:p w14:paraId="7655C838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2.77</w:t>
            </w:r>
          </w:p>
        </w:tc>
        <w:tc>
          <w:tcPr>
            <w:tcW w:w="1129" w:type="dxa"/>
          </w:tcPr>
          <w:p w14:paraId="53EF1131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4.33</w:t>
            </w:r>
          </w:p>
        </w:tc>
        <w:tc>
          <w:tcPr>
            <w:tcW w:w="1129" w:type="dxa"/>
          </w:tcPr>
          <w:p w14:paraId="15736097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3.2</w:t>
            </w:r>
            <w:r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988" w:type="dxa"/>
          </w:tcPr>
          <w:p w14:paraId="064D47E4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4.9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987" w:type="dxa"/>
          </w:tcPr>
          <w:p w14:paraId="5DCBB0CC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6.20</w:t>
            </w:r>
          </w:p>
        </w:tc>
        <w:tc>
          <w:tcPr>
            <w:tcW w:w="1189" w:type="dxa"/>
          </w:tcPr>
          <w:p w14:paraId="6A4A5A13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2.8</w:t>
            </w:r>
            <w:r>
              <w:rPr>
                <w:rFonts w:ascii="Times New Roman" w:hAnsi="Times New Roman" w:cs="Times New Roman"/>
                <w:szCs w:val="21"/>
              </w:rPr>
              <w:t>9</w:t>
            </w:r>
          </w:p>
        </w:tc>
      </w:tr>
      <w:tr w:rsidR="002E20FF" w:rsidRPr="00044A23" w14:paraId="1A739726" w14:textId="77777777" w:rsidTr="005A7473">
        <w:trPr>
          <w:trHeight w:val="298"/>
          <w:jc w:val="center"/>
        </w:trPr>
        <w:tc>
          <w:tcPr>
            <w:tcW w:w="1548" w:type="dxa"/>
            <w:vMerge/>
          </w:tcPr>
          <w:p w14:paraId="4485CE66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93" w:type="dxa"/>
          </w:tcPr>
          <w:p w14:paraId="5C4C0A47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F-actin</w:t>
            </w:r>
          </w:p>
        </w:tc>
        <w:tc>
          <w:tcPr>
            <w:tcW w:w="1269" w:type="dxa"/>
            <w:shd w:val="clear" w:color="auto" w:fill="auto"/>
          </w:tcPr>
          <w:p w14:paraId="6C331CDB" w14:textId="77777777" w:rsidR="002E20FF" w:rsidRPr="00044A23" w:rsidRDefault="002E20FF" w:rsidP="005A7473">
            <w:pPr>
              <w:tabs>
                <w:tab w:val="left" w:pos="525"/>
              </w:tabs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3W3D</w:t>
            </w:r>
          </w:p>
        </w:tc>
        <w:tc>
          <w:tcPr>
            <w:tcW w:w="988" w:type="dxa"/>
            <w:shd w:val="clear" w:color="auto" w:fill="D9E2F3" w:themeFill="accent5" w:themeFillTint="33"/>
          </w:tcPr>
          <w:p w14:paraId="7FE7004E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11.2</w:t>
            </w:r>
            <w:r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987" w:type="dxa"/>
            <w:shd w:val="clear" w:color="auto" w:fill="D9E2F3" w:themeFill="accent5" w:themeFillTint="33"/>
          </w:tcPr>
          <w:p w14:paraId="5C03AF30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9.43</w:t>
            </w:r>
          </w:p>
        </w:tc>
        <w:tc>
          <w:tcPr>
            <w:tcW w:w="987" w:type="dxa"/>
            <w:shd w:val="clear" w:color="auto" w:fill="D9E2F3" w:themeFill="accent5" w:themeFillTint="33"/>
          </w:tcPr>
          <w:p w14:paraId="1464B236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9.</w:t>
            </w:r>
            <w:r>
              <w:rPr>
                <w:rFonts w:ascii="Times New Roman" w:hAnsi="Times New Roman" w:cs="Times New Roman"/>
                <w:szCs w:val="21"/>
              </w:rPr>
              <w:t>50</w:t>
            </w:r>
          </w:p>
        </w:tc>
        <w:tc>
          <w:tcPr>
            <w:tcW w:w="987" w:type="dxa"/>
            <w:shd w:val="clear" w:color="auto" w:fill="D9E2F3" w:themeFill="accent5" w:themeFillTint="33"/>
          </w:tcPr>
          <w:p w14:paraId="76157910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8.3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129" w:type="dxa"/>
            <w:shd w:val="clear" w:color="auto" w:fill="D9E2F3" w:themeFill="accent5" w:themeFillTint="33"/>
          </w:tcPr>
          <w:p w14:paraId="30D2448A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10.90</w:t>
            </w:r>
          </w:p>
        </w:tc>
        <w:tc>
          <w:tcPr>
            <w:tcW w:w="1129" w:type="dxa"/>
            <w:shd w:val="clear" w:color="auto" w:fill="D9E2F3" w:themeFill="accent5" w:themeFillTint="33"/>
          </w:tcPr>
          <w:p w14:paraId="0D9C2100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7.7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988" w:type="dxa"/>
            <w:shd w:val="clear" w:color="auto" w:fill="D9E2F3" w:themeFill="accent5" w:themeFillTint="33"/>
          </w:tcPr>
          <w:p w14:paraId="39AABFB0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9.91</w:t>
            </w:r>
          </w:p>
        </w:tc>
        <w:tc>
          <w:tcPr>
            <w:tcW w:w="987" w:type="dxa"/>
            <w:shd w:val="clear" w:color="auto" w:fill="D9E2F3" w:themeFill="accent5" w:themeFillTint="33"/>
          </w:tcPr>
          <w:p w14:paraId="66888FBD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9.53</w:t>
            </w:r>
          </w:p>
        </w:tc>
        <w:tc>
          <w:tcPr>
            <w:tcW w:w="1189" w:type="dxa"/>
            <w:shd w:val="clear" w:color="auto" w:fill="D9E2F3" w:themeFill="accent5" w:themeFillTint="33"/>
          </w:tcPr>
          <w:p w14:paraId="1FFF2678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9.7</w:t>
            </w:r>
            <w:r>
              <w:rPr>
                <w:rFonts w:ascii="Times New Roman" w:hAnsi="Times New Roman" w:cs="Times New Roman"/>
                <w:szCs w:val="21"/>
              </w:rPr>
              <w:t>8</w:t>
            </w:r>
          </w:p>
        </w:tc>
      </w:tr>
      <w:tr w:rsidR="002E20FF" w:rsidRPr="00044A23" w14:paraId="418BF187" w14:textId="77777777" w:rsidTr="005A7473">
        <w:trPr>
          <w:trHeight w:val="298"/>
          <w:jc w:val="center"/>
        </w:trPr>
        <w:tc>
          <w:tcPr>
            <w:tcW w:w="1548" w:type="dxa"/>
            <w:vMerge/>
          </w:tcPr>
          <w:p w14:paraId="5F7A4034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93" w:type="dxa"/>
          </w:tcPr>
          <w:p w14:paraId="6FFDFBF4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cadherin</w:t>
            </w:r>
          </w:p>
        </w:tc>
        <w:tc>
          <w:tcPr>
            <w:tcW w:w="1269" w:type="dxa"/>
            <w:shd w:val="clear" w:color="auto" w:fill="auto"/>
          </w:tcPr>
          <w:p w14:paraId="7DB7C383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4ZML</w:t>
            </w:r>
          </w:p>
        </w:tc>
        <w:tc>
          <w:tcPr>
            <w:tcW w:w="988" w:type="dxa"/>
          </w:tcPr>
          <w:p w14:paraId="0DD46CCF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5.8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87" w:type="dxa"/>
          </w:tcPr>
          <w:p w14:paraId="295EEA30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2.85</w:t>
            </w:r>
          </w:p>
        </w:tc>
        <w:tc>
          <w:tcPr>
            <w:tcW w:w="987" w:type="dxa"/>
          </w:tcPr>
          <w:p w14:paraId="394AF4A0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4.0</w:t>
            </w:r>
            <w:r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987" w:type="dxa"/>
          </w:tcPr>
          <w:p w14:paraId="0B977904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4.4</w:t>
            </w:r>
            <w:r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129" w:type="dxa"/>
          </w:tcPr>
          <w:p w14:paraId="4D0A4E97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4.16</w:t>
            </w:r>
          </w:p>
        </w:tc>
        <w:tc>
          <w:tcPr>
            <w:tcW w:w="1129" w:type="dxa"/>
          </w:tcPr>
          <w:p w14:paraId="1F75E347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3.0</w:t>
            </w:r>
            <w:r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988" w:type="dxa"/>
          </w:tcPr>
          <w:p w14:paraId="089CEE44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4.6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87" w:type="dxa"/>
          </w:tcPr>
          <w:p w14:paraId="076D6785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2.7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189" w:type="dxa"/>
          </w:tcPr>
          <w:p w14:paraId="0B29115E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3.2</w:t>
            </w:r>
            <w:r>
              <w:rPr>
                <w:rFonts w:ascii="Times New Roman" w:hAnsi="Times New Roman" w:cs="Times New Roman"/>
                <w:szCs w:val="21"/>
              </w:rPr>
              <w:t>7</w:t>
            </w:r>
          </w:p>
        </w:tc>
      </w:tr>
      <w:tr w:rsidR="002E20FF" w:rsidRPr="00044A23" w14:paraId="1132E7B1" w14:textId="77777777" w:rsidTr="005A7473">
        <w:trPr>
          <w:trHeight w:val="313"/>
          <w:jc w:val="center"/>
        </w:trPr>
        <w:tc>
          <w:tcPr>
            <w:tcW w:w="1548" w:type="dxa"/>
            <w:vMerge w:val="restart"/>
          </w:tcPr>
          <w:p w14:paraId="30BDB298" w14:textId="77777777" w:rsidR="002E20FF" w:rsidRPr="00044A23" w:rsidRDefault="002E20FF" w:rsidP="005A7473">
            <w:pPr>
              <w:rPr>
                <w:rFonts w:ascii="Times New Roman" w:eastAsia="宋体" w:hAnsi="Times New Roman" w:cs="Times New Roman"/>
                <w:szCs w:val="21"/>
              </w:rPr>
            </w:pPr>
            <w:r w:rsidRPr="00044A23">
              <w:rPr>
                <w:rFonts w:ascii="Times New Roman" w:eastAsia="宋体" w:hAnsi="Times New Roman" w:cs="Times New Roman"/>
                <w:szCs w:val="21"/>
              </w:rPr>
              <w:t>Apoptosis</w:t>
            </w:r>
          </w:p>
        </w:tc>
        <w:tc>
          <w:tcPr>
            <w:tcW w:w="1693" w:type="dxa"/>
          </w:tcPr>
          <w:p w14:paraId="78792FEE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AKT</w:t>
            </w:r>
          </w:p>
        </w:tc>
        <w:tc>
          <w:tcPr>
            <w:tcW w:w="1269" w:type="dxa"/>
            <w:shd w:val="clear" w:color="auto" w:fill="auto"/>
          </w:tcPr>
          <w:p w14:paraId="5C30BEF0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4GV1</w:t>
            </w:r>
          </w:p>
        </w:tc>
        <w:tc>
          <w:tcPr>
            <w:tcW w:w="988" w:type="dxa"/>
            <w:shd w:val="clear" w:color="auto" w:fill="FBC9BB"/>
          </w:tcPr>
          <w:p w14:paraId="5519D23B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8.51</w:t>
            </w:r>
          </w:p>
        </w:tc>
        <w:tc>
          <w:tcPr>
            <w:tcW w:w="987" w:type="dxa"/>
          </w:tcPr>
          <w:p w14:paraId="5AA3017E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5.62</w:t>
            </w:r>
          </w:p>
        </w:tc>
        <w:tc>
          <w:tcPr>
            <w:tcW w:w="987" w:type="dxa"/>
          </w:tcPr>
          <w:p w14:paraId="3A7D135E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6.80</w:t>
            </w:r>
          </w:p>
        </w:tc>
        <w:tc>
          <w:tcPr>
            <w:tcW w:w="987" w:type="dxa"/>
          </w:tcPr>
          <w:p w14:paraId="6B5CD9C2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6.97</w:t>
            </w:r>
          </w:p>
        </w:tc>
        <w:tc>
          <w:tcPr>
            <w:tcW w:w="1129" w:type="dxa"/>
            <w:shd w:val="clear" w:color="auto" w:fill="FBC9BB"/>
          </w:tcPr>
          <w:p w14:paraId="641AD4CC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10.63</w:t>
            </w:r>
          </w:p>
        </w:tc>
        <w:tc>
          <w:tcPr>
            <w:tcW w:w="1129" w:type="dxa"/>
            <w:shd w:val="clear" w:color="auto" w:fill="FBC9BB"/>
          </w:tcPr>
          <w:p w14:paraId="7462708C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7.84</w:t>
            </w:r>
          </w:p>
        </w:tc>
        <w:tc>
          <w:tcPr>
            <w:tcW w:w="988" w:type="dxa"/>
            <w:shd w:val="clear" w:color="auto" w:fill="FBC9BB"/>
          </w:tcPr>
          <w:p w14:paraId="7F848DE9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8.2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987" w:type="dxa"/>
            <w:shd w:val="clear" w:color="auto" w:fill="FBC9BB"/>
          </w:tcPr>
          <w:p w14:paraId="1B4528F2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7.92</w:t>
            </w:r>
          </w:p>
        </w:tc>
        <w:tc>
          <w:tcPr>
            <w:tcW w:w="1189" w:type="dxa"/>
          </w:tcPr>
          <w:p w14:paraId="474084C9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6.7</w:t>
            </w:r>
            <w:r>
              <w:rPr>
                <w:rFonts w:ascii="Times New Roman" w:hAnsi="Times New Roman" w:cs="Times New Roman"/>
                <w:szCs w:val="21"/>
              </w:rPr>
              <w:t>8</w:t>
            </w:r>
          </w:p>
        </w:tc>
      </w:tr>
      <w:tr w:rsidR="002E20FF" w:rsidRPr="00044A23" w14:paraId="0B06EF88" w14:textId="77777777" w:rsidTr="005A7473">
        <w:trPr>
          <w:trHeight w:val="313"/>
          <w:jc w:val="center"/>
        </w:trPr>
        <w:tc>
          <w:tcPr>
            <w:tcW w:w="1548" w:type="dxa"/>
            <w:vMerge/>
          </w:tcPr>
          <w:p w14:paraId="68EF2E84" w14:textId="77777777" w:rsidR="002E20FF" w:rsidRPr="00044A23" w:rsidRDefault="002E20FF" w:rsidP="005A7473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693" w:type="dxa"/>
          </w:tcPr>
          <w:p w14:paraId="3AD86727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PI3K</w:t>
            </w:r>
          </w:p>
        </w:tc>
        <w:tc>
          <w:tcPr>
            <w:tcW w:w="1269" w:type="dxa"/>
          </w:tcPr>
          <w:p w14:paraId="1AFA1DE9" w14:textId="77777777" w:rsidR="002E20FF" w:rsidRPr="00044A23" w:rsidRDefault="002E20FF" w:rsidP="005A7473">
            <w:pPr>
              <w:tabs>
                <w:tab w:val="left" w:pos="465"/>
              </w:tabs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4WAF</w:t>
            </w:r>
          </w:p>
        </w:tc>
        <w:tc>
          <w:tcPr>
            <w:tcW w:w="988" w:type="dxa"/>
          </w:tcPr>
          <w:p w14:paraId="085A25DA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6.95</w:t>
            </w:r>
          </w:p>
        </w:tc>
        <w:tc>
          <w:tcPr>
            <w:tcW w:w="987" w:type="dxa"/>
          </w:tcPr>
          <w:p w14:paraId="056AC423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6.9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987" w:type="dxa"/>
            <w:shd w:val="clear" w:color="auto" w:fill="FBC9BB"/>
          </w:tcPr>
          <w:p w14:paraId="6BF31F12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7.04</w:t>
            </w:r>
          </w:p>
        </w:tc>
        <w:tc>
          <w:tcPr>
            <w:tcW w:w="987" w:type="dxa"/>
          </w:tcPr>
          <w:p w14:paraId="68FBE3C2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6.7</w:t>
            </w:r>
            <w:r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129" w:type="dxa"/>
            <w:shd w:val="clear" w:color="auto" w:fill="FBC9BB"/>
          </w:tcPr>
          <w:p w14:paraId="225D6AD0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8.69</w:t>
            </w:r>
          </w:p>
        </w:tc>
        <w:tc>
          <w:tcPr>
            <w:tcW w:w="1129" w:type="dxa"/>
          </w:tcPr>
          <w:p w14:paraId="74D75F2A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6.84</w:t>
            </w:r>
          </w:p>
        </w:tc>
        <w:tc>
          <w:tcPr>
            <w:tcW w:w="988" w:type="dxa"/>
            <w:shd w:val="clear" w:color="auto" w:fill="FBC9BB"/>
          </w:tcPr>
          <w:p w14:paraId="056AB18B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8.37</w:t>
            </w:r>
          </w:p>
        </w:tc>
        <w:tc>
          <w:tcPr>
            <w:tcW w:w="987" w:type="dxa"/>
          </w:tcPr>
          <w:p w14:paraId="6929C888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6.70</w:t>
            </w:r>
          </w:p>
        </w:tc>
        <w:tc>
          <w:tcPr>
            <w:tcW w:w="1189" w:type="dxa"/>
          </w:tcPr>
          <w:p w14:paraId="02FEFB9A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6.7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</w:p>
        </w:tc>
      </w:tr>
      <w:tr w:rsidR="002E20FF" w:rsidRPr="00044A23" w14:paraId="5E9907AF" w14:textId="77777777" w:rsidTr="005A7473">
        <w:trPr>
          <w:trHeight w:val="313"/>
          <w:jc w:val="center"/>
        </w:trPr>
        <w:tc>
          <w:tcPr>
            <w:tcW w:w="1548" w:type="dxa"/>
            <w:vMerge/>
          </w:tcPr>
          <w:p w14:paraId="241FEACF" w14:textId="77777777" w:rsidR="002E20FF" w:rsidRPr="00044A23" w:rsidRDefault="002E20FF" w:rsidP="005A7473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693" w:type="dxa"/>
          </w:tcPr>
          <w:p w14:paraId="777FCCB8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Cytochrome C</w:t>
            </w:r>
          </w:p>
        </w:tc>
        <w:tc>
          <w:tcPr>
            <w:tcW w:w="1269" w:type="dxa"/>
          </w:tcPr>
          <w:p w14:paraId="7CDDB560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1J3S</w:t>
            </w:r>
          </w:p>
        </w:tc>
        <w:tc>
          <w:tcPr>
            <w:tcW w:w="988" w:type="dxa"/>
          </w:tcPr>
          <w:p w14:paraId="60841624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4.5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987" w:type="dxa"/>
          </w:tcPr>
          <w:p w14:paraId="46523D11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4.73</w:t>
            </w:r>
          </w:p>
        </w:tc>
        <w:tc>
          <w:tcPr>
            <w:tcW w:w="987" w:type="dxa"/>
          </w:tcPr>
          <w:p w14:paraId="5BFD94C8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4.94</w:t>
            </w:r>
          </w:p>
        </w:tc>
        <w:tc>
          <w:tcPr>
            <w:tcW w:w="987" w:type="dxa"/>
          </w:tcPr>
          <w:p w14:paraId="2A41B42B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6.44</w:t>
            </w:r>
          </w:p>
        </w:tc>
        <w:tc>
          <w:tcPr>
            <w:tcW w:w="1129" w:type="dxa"/>
            <w:shd w:val="clear" w:color="auto" w:fill="FBC9BB"/>
          </w:tcPr>
          <w:p w14:paraId="35A9A499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9.86</w:t>
            </w:r>
          </w:p>
        </w:tc>
        <w:tc>
          <w:tcPr>
            <w:tcW w:w="1129" w:type="dxa"/>
          </w:tcPr>
          <w:p w14:paraId="481C464B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6.05</w:t>
            </w:r>
          </w:p>
        </w:tc>
        <w:tc>
          <w:tcPr>
            <w:tcW w:w="988" w:type="dxa"/>
          </w:tcPr>
          <w:p w14:paraId="7FC1745F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3.92</w:t>
            </w:r>
          </w:p>
        </w:tc>
        <w:tc>
          <w:tcPr>
            <w:tcW w:w="987" w:type="dxa"/>
          </w:tcPr>
          <w:p w14:paraId="3B9A6B81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3.91</w:t>
            </w:r>
          </w:p>
        </w:tc>
        <w:tc>
          <w:tcPr>
            <w:tcW w:w="1189" w:type="dxa"/>
          </w:tcPr>
          <w:p w14:paraId="2E1B0B9B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2.86</w:t>
            </w:r>
          </w:p>
        </w:tc>
      </w:tr>
      <w:tr w:rsidR="002E20FF" w:rsidRPr="00044A23" w14:paraId="207BD097" w14:textId="77777777" w:rsidTr="005A7473">
        <w:trPr>
          <w:trHeight w:val="313"/>
          <w:jc w:val="center"/>
        </w:trPr>
        <w:tc>
          <w:tcPr>
            <w:tcW w:w="1548" w:type="dxa"/>
            <w:vMerge/>
          </w:tcPr>
          <w:p w14:paraId="2FC89E44" w14:textId="77777777" w:rsidR="002E20FF" w:rsidRPr="00044A23" w:rsidRDefault="002E20FF" w:rsidP="005A7473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693" w:type="dxa"/>
          </w:tcPr>
          <w:p w14:paraId="3E6C5A70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Bcl-2</w:t>
            </w:r>
          </w:p>
        </w:tc>
        <w:tc>
          <w:tcPr>
            <w:tcW w:w="1269" w:type="dxa"/>
          </w:tcPr>
          <w:p w14:paraId="5DD65C51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5VAY</w:t>
            </w:r>
          </w:p>
        </w:tc>
        <w:tc>
          <w:tcPr>
            <w:tcW w:w="988" w:type="dxa"/>
          </w:tcPr>
          <w:p w14:paraId="03A08345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6.9</w:t>
            </w:r>
            <w:r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987" w:type="dxa"/>
          </w:tcPr>
          <w:p w14:paraId="3FD89A80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5.3</w:t>
            </w:r>
            <w:r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987" w:type="dxa"/>
          </w:tcPr>
          <w:p w14:paraId="73ABEF52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5.0</w:t>
            </w:r>
            <w:r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987" w:type="dxa"/>
          </w:tcPr>
          <w:p w14:paraId="2609204A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4.9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129" w:type="dxa"/>
          </w:tcPr>
          <w:p w14:paraId="47288854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5.65</w:t>
            </w:r>
          </w:p>
        </w:tc>
        <w:tc>
          <w:tcPr>
            <w:tcW w:w="1129" w:type="dxa"/>
          </w:tcPr>
          <w:p w14:paraId="7902E95C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5.87</w:t>
            </w:r>
          </w:p>
        </w:tc>
        <w:tc>
          <w:tcPr>
            <w:tcW w:w="988" w:type="dxa"/>
          </w:tcPr>
          <w:p w14:paraId="7FBF6F5F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6.55</w:t>
            </w:r>
          </w:p>
        </w:tc>
        <w:tc>
          <w:tcPr>
            <w:tcW w:w="987" w:type="dxa"/>
          </w:tcPr>
          <w:p w14:paraId="6E208093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5.21</w:t>
            </w:r>
          </w:p>
        </w:tc>
        <w:tc>
          <w:tcPr>
            <w:tcW w:w="1189" w:type="dxa"/>
          </w:tcPr>
          <w:p w14:paraId="6FF18B59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5.5</w:t>
            </w:r>
            <w:r>
              <w:rPr>
                <w:rFonts w:ascii="Times New Roman" w:hAnsi="Times New Roman" w:cs="Times New Roman"/>
                <w:szCs w:val="21"/>
              </w:rPr>
              <w:t>9</w:t>
            </w:r>
          </w:p>
        </w:tc>
      </w:tr>
      <w:tr w:rsidR="002E20FF" w:rsidRPr="00044A23" w14:paraId="4C48C63B" w14:textId="77777777" w:rsidTr="005A7473">
        <w:trPr>
          <w:trHeight w:val="313"/>
          <w:jc w:val="center"/>
        </w:trPr>
        <w:tc>
          <w:tcPr>
            <w:tcW w:w="1548" w:type="dxa"/>
            <w:vMerge/>
          </w:tcPr>
          <w:p w14:paraId="48FE030D" w14:textId="77777777" w:rsidR="002E20FF" w:rsidRPr="00044A23" w:rsidRDefault="002E20FF" w:rsidP="005A7473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693" w:type="dxa"/>
          </w:tcPr>
          <w:p w14:paraId="53C7ED87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Caspase-9</w:t>
            </w:r>
          </w:p>
        </w:tc>
        <w:tc>
          <w:tcPr>
            <w:tcW w:w="1269" w:type="dxa"/>
          </w:tcPr>
          <w:p w14:paraId="37F02BC9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4RHW</w:t>
            </w:r>
          </w:p>
        </w:tc>
        <w:tc>
          <w:tcPr>
            <w:tcW w:w="988" w:type="dxa"/>
          </w:tcPr>
          <w:p w14:paraId="13CC8C66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6.82</w:t>
            </w:r>
          </w:p>
        </w:tc>
        <w:tc>
          <w:tcPr>
            <w:tcW w:w="987" w:type="dxa"/>
          </w:tcPr>
          <w:p w14:paraId="2932D862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</w:t>
            </w:r>
            <w:r>
              <w:rPr>
                <w:rFonts w:ascii="Times New Roman" w:hAnsi="Times New Roman" w:cs="Times New Roman"/>
                <w:szCs w:val="21"/>
              </w:rPr>
              <w:t>70</w:t>
            </w:r>
          </w:p>
        </w:tc>
        <w:tc>
          <w:tcPr>
            <w:tcW w:w="987" w:type="dxa"/>
          </w:tcPr>
          <w:p w14:paraId="1EA3EB57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4.72</w:t>
            </w:r>
          </w:p>
        </w:tc>
        <w:tc>
          <w:tcPr>
            <w:tcW w:w="987" w:type="dxa"/>
          </w:tcPr>
          <w:p w14:paraId="118823E0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5.0</w:t>
            </w:r>
            <w:r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1129" w:type="dxa"/>
          </w:tcPr>
          <w:p w14:paraId="2ED515DA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6.4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129" w:type="dxa"/>
          </w:tcPr>
          <w:p w14:paraId="3FB41EFE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3.8</w:t>
            </w:r>
            <w:r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988" w:type="dxa"/>
          </w:tcPr>
          <w:p w14:paraId="7C15C518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3.97</w:t>
            </w:r>
          </w:p>
        </w:tc>
        <w:tc>
          <w:tcPr>
            <w:tcW w:w="987" w:type="dxa"/>
          </w:tcPr>
          <w:p w14:paraId="6A372D37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4.76</w:t>
            </w:r>
          </w:p>
        </w:tc>
        <w:tc>
          <w:tcPr>
            <w:tcW w:w="1189" w:type="dxa"/>
          </w:tcPr>
          <w:p w14:paraId="61CE8ECA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6.38</w:t>
            </w:r>
          </w:p>
        </w:tc>
      </w:tr>
      <w:tr w:rsidR="002E20FF" w:rsidRPr="00044A23" w14:paraId="2BDF07D2" w14:textId="77777777" w:rsidTr="005A7473">
        <w:trPr>
          <w:trHeight w:val="313"/>
          <w:jc w:val="center"/>
        </w:trPr>
        <w:tc>
          <w:tcPr>
            <w:tcW w:w="1548" w:type="dxa"/>
            <w:vMerge/>
          </w:tcPr>
          <w:p w14:paraId="1EE9A006" w14:textId="77777777" w:rsidR="002E20FF" w:rsidRPr="00044A23" w:rsidRDefault="002E20FF" w:rsidP="005A7473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693" w:type="dxa"/>
          </w:tcPr>
          <w:p w14:paraId="03ACD0D0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Caspase-3</w:t>
            </w:r>
          </w:p>
        </w:tc>
        <w:tc>
          <w:tcPr>
            <w:tcW w:w="1269" w:type="dxa"/>
          </w:tcPr>
          <w:p w14:paraId="17D36BBF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2DKO</w:t>
            </w:r>
          </w:p>
        </w:tc>
        <w:tc>
          <w:tcPr>
            <w:tcW w:w="988" w:type="dxa"/>
          </w:tcPr>
          <w:p w14:paraId="24D929FF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4.5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87" w:type="dxa"/>
          </w:tcPr>
          <w:p w14:paraId="3A2CEA89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4.7</w:t>
            </w:r>
            <w:r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987" w:type="dxa"/>
          </w:tcPr>
          <w:p w14:paraId="682E6DDF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4.5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87" w:type="dxa"/>
          </w:tcPr>
          <w:p w14:paraId="5839F7A0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4.2</w:t>
            </w:r>
            <w:r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1129" w:type="dxa"/>
          </w:tcPr>
          <w:p w14:paraId="42DD9961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5.8</w:t>
            </w:r>
            <w:r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129" w:type="dxa"/>
          </w:tcPr>
          <w:p w14:paraId="4A51F96D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4.4</w:t>
            </w:r>
            <w:r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988" w:type="dxa"/>
          </w:tcPr>
          <w:p w14:paraId="45DAA69C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5.2</w:t>
            </w:r>
            <w:r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987" w:type="dxa"/>
          </w:tcPr>
          <w:p w14:paraId="70368A9B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4.67</w:t>
            </w:r>
          </w:p>
        </w:tc>
        <w:tc>
          <w:tcPr>
            <w:tcW w:w="1189" w:type="dxa"/>
          </w:tcPr>
          <w:p w14:paraId="777057A3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5.0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</w:p>
        </w:tc>
      </w:tr>
      <w:tr w:rsidR="002E20FF" w:rsidRPr="00044A23" w14:paraId="42E8C314" w14:textId="77777777" w:rsidTr="005A7473">
        <w:trPr>
          <w:trHeight w:val="313"/>
          <w:jc w:val="center"/>
        </w:trPr>
        <w:tc>
          <w:tcPr>
            <w:tcW w:w="1548" w:type="dxa"/>
            <w:vMerge/>
          </w:tcPr>
          <w:p w14:paraId="263BC3A8" w14:textId="77777777" w:rsidR="002E20FF" w:rsidRPr="00044A23" w:rsidRDefault="002E20FF" w:rsidP="005A7473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693" w:type="dxa"/>
          </w:tcPr>
          <w:p w14:paraId="5DCDB8A1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044A23">
              <w:rPr>
                <w:rFonts w:ascii="Times New Roman" w:hAnsi="Times New Roman" w:cs="Times New Roman"/>
                <w:szCs w:val="21"/>
              </w:rPr>
              <w:t>Mtor</w:t>
            </w:r>
            <w:proofErr w:type="spellEnd"/>
          </w:p>
        </w:tc>
        <w:tc>
          <w:tcPr>
            <w:tcW w:w="1269" w:type="dxa"/>
          </w:tcPr>
          <w:p w14:paraId="3830E5F6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4DRH</w:t>
            </w:r>
          </w:p>
        </w:tc>
        <w:tc>
          <w:tcPr>
            <w:tcW w:w="988" w:type="dxa"/>
          </w:tcPr>
          <w:p w14:paraId="46F2D04E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5.3</w:t>
            </w:r>
            <w:r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987" w:type="dxa"/>
          </w:tcPr>
          <w:p w14:paraId="6C2E142E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4.72</w:t>
            </w:r>
          </w:p>
        </w:tc>
        <w:tc>
          <w:tcPr>
            <w:tcW w:w="987" w:type="dxa"/>
          </w:tcPr>
          <w:p w14:paraId="3EC90C5E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6.1</w:t>
            </w:r>
            <w:r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987" w:type="dxa"/>
          </w:tcPr>
          <w:p w14:paraId="41EC3C1A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5.55</w:t>
            </w:r>
          </w:p>
        </w:tc>
        <w:tc>
          <w:tcPr>
            <w:tcW w:w="1129" w:type="dxa"/>
          </w:tcPr>
          <w:p w14:paraId="1ECA9600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6.93</w:t>
            </w:r>
          </w:p>
        </w:tc>
        <w:tc>
          <w:tcPr>
            <w:tcW w:w="1129" w:type="dxa"/>
          </w:tcPr>
          <w:p w14:paraId="5CE94EB2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4.14</w:t>
            </w:r>
          </w:p>
        </w:tc>
        <w:tc>
          <w:tcPr>
            <w:tcW w:w="988" w:type="dxa"/>
          </w:tcPr>
          <w:p w14:paraId="7D7CF48D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5.5</w:t>
            </w:r>
            <w:r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987" w:type="dxa"/>
          </w:tcPr>
          <w:p w14:paraId="3DBEC906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5.70</w:t>
            </w:r>
          </w:p>
        </w:tc>
        <w:tc>
          <w:tcPr>
            <w:tcW w:w="1189" w:type="dxa"/>
          </w:tcPr>
          <w:p w14:paraId="5B32B223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5.79</w:t>
            </w:r>
          </w:p>
        </w:tc>
      </w:tr>
      <w:tr w:rsidR="002E20FF" w:rsidRPr="00044A23" w14:paraId="3E29C78A" w14:textId="77777777" w:rsidTr="005A7473">
        <w:trPr>
          <w:trHeight w:val="298"/>
          <w:jc w:val="center"/>
        </w:trPr>
        <w:tc>
          <w:tcPr>
            <w:tcW w:w="1548" w:type="dxa"/>
            <w:vMerge w:val="restart"/>
          </w:tcPr>
          <w:p w14:paraId="7690B259" w14:textId="77777777" w:rsidR="002E20FF" w:rsidRPr="00044A23" w:rsidRDefault="002E20FF" w:rsidP="005A7473">
            <w:pPr>
              <w:rPr>
                <w:rFonts w:ascii="Times New Roman" w:eastAsia="宋体" w:hAnsi="Times New Roman" w:cs="Times New Roman"/>
                <w:szCs w:val="21"/>
              </w:rPr>
            </w:pPr>
            <w:r w:rsidRPr="00044A23">
              <w:rPr>
                <w:rFonts w:ascii="Times New Roman" w:eastAsia="宋体" w:hAnsi="Times New Roman" w:cs="Times New Roman"/>
                <w:szCs w:val="21"/>
              </w:rPr>
              <w:lastRenderedPageBreak/>
              <w:t>Calcium Regulation</w:t>
            </w:r>
          </w:p>
        </w:tc>
        <w:tc>
          <w:tcPr>
            <w:tcW w:w="1693" w:type="dxa"/>
          </w:tcPr>
          <w:p w14:paraId="2817099A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044A23">
              <w:rPr>
                <w:rFonts w:ascii="Times New Roman" w:hAnsi="Times New Roman" w:cs="Times New Roman"/>
                <w:szCs w:val="21"/>
              </w:rPr>
              <w:t>PLCγ</w:t>
            </w:r>
            <w:proofErr w:type="spellEnd"/>
          </w:p>
        </w:tc>
        <w:tc>
          <w:tcPr>
            <w:tcW w:w="1269" w:type="dxa"/>
            <w:shd w:val="clear" w:color="auto" w:fill="auto"/>
          </w:tcPr>
          <w:p w14:paraId="16D829CC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4EY0</w:t>
            </w:r>
          </w:p>
        </w:tc>
        <w:tc>
          <w:tcPr>
            <w:tcW w:w="988" w:type="dxa"/>
            <w:shd w:val="clear" w:color="auto" w:fill="E4DAF2"/>
          </w:tcPr>
          <w:p w14:paraId="7DC82A35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9.82</w:t>
            </w:r>
          </w:p>
        </w:tc>
        <w:tc>
          <w:tcPr>
            <w:tcW w:w="987" w:type="dxa"/>
            <w:shd w:val="clear" w:color="auto" w:fill="E4DAF2"/>
          </w:tcPr>
          <w:p w14:paraId="03082ED1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7.84</w:t>
            </w:r>
          </w:p>
        </w:tc>
        <w:tc>
          <w:tcPr>
            <w:tcW w:w="987" w:type="dxa"/>
          </w:tcPr>
          <w:p w14:paraId="6BF8A944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6.0</w:t>
            </w:r>
            <w:r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987" w:type="dxa"/>
          </w:tcPr>
          <w:p w14:paraId="3D828F64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6.8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129" w:type="dxa"/>
            <w:shd w:val="clear" w:color="auto" w:fill="E4DAF2"/>
          </w:tcPr>
          <w:p w14:paraId="54C3B948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8.55</w:t>
            </w:r>
          </w:p>
        </w:tc>
        <w:tc>
          <w:tcPr>
            <w:tcW w:w="1129" w:type="dxa"/>
          </w:tcPr>
          <w:p w14:paraId="73A7E3B5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6.2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88" w:type="dxa"/>
            <w:shd w:val="clear" w:color="auto" w:fill="E4DAF2"/>
          </w:tcPr>
          <w:p w14:paraId="0AD78DD2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7.2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87" w:type="dxa"/>
            <w:shd w:val="clear" w:color="auto" w:fill="E4DAF2"/>
          </w:tcPr>
          <w:p w14:paraId="0A685688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7.38</w:t>
            </w:r>
          </w:p>
        </w:tc>
        <w:tc>
          <w:tcPr>
            <w:tcW w:w="1189" w:type="dxa"/>
          </w:tcPr>
          <w:p w14:paraId="5FCC5D72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6.42</w:t>
            </w:r>
          </w:p>
        </w:tc>
      </w:tr>
      <w:tr w:rsidR="002E20FF" w:rsidRPr="00044A23" w14:paraId="2C64C69B" w14:textId="77777777" w:rsidTr="005A7473">
        <w:trPr>
          <w:trHeight w:val="328"/>
          <w:jc w:val="center"/>
        </w:trPr>
        <w:tc>
          <w:tcPr>
            <w:tcW w:w="1548" w:type="dxa"/>
            <w:vMerge/>
          </w:tcPr>
          <w:p w14:paraId="63D8CCE7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93" w:type="dxa"/>
          </w:tcPr>
          <w:p w14:paraId="0F39969C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ORAI1</w:t>
            </w:r>
          </w:p>
        </w:tc>
        <w:tc>
          <w:tcPr>
            <w:tcW w:w="1269" w:type="dxa"/>
            <w:shd w:val="clear" w:color="auto" w:fill="auto"/>
          </w:tcPr>
          <w:p w14:paraId="2F53863C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2MAK</w:t>
            </w:r>
          </w:p>
        </w:tc>
        <w:tc>
          <w:tcPr>
            <w:tcW w:w="988" w:type="dxa"/>
          </w:tcPr>
          <w:p w14:paraId="3251820A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5.0</w:t>
            </w:r>
            <w:r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987" w:type="dxa"/>
          </w:tcPr>
          <w:p w14:paraId="7BF69617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3.93</w:t>
            </w:r>
          </w:p>
        </w:tc>
        <w:tc>
          <w:tcPr>
            <w:tcW w:w="987" w:type="dxa"/>
          </w:tcPr>
          <w:p w14:paraId="3DE8F61A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4.6</w:t>
            </w:r>
            <w:r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987" w:type="dxa"/>
          </w:tcPr>
          <w:p w14:paraId="2D362621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5.00</w:t>
            </w:r>
          </w:p>
        </w:tc>
        <w:tc>
          <w:tcPr>
            <w:tcW w:w="1129" w:type="dxa"/>
          </w:tcPr>
          <w:p w14:paraId="11617BEF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5.4</w:t>
            </w:r>
            <w:r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129" w:type="dxa"/>
          </w:tcPr>
          <w:p w14:paraId="63DC3F49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4.9</w:t>
            </w:r>
            <w:r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988" w:type="dxa"/>
          </w:tcPr>
          <w:p w14:paraId="1374CDF5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4.73</w:t>
            </w:r>
          </w:p>
        </w:tc>
        <w:tc>
          <w:tcPr>
            <w:tcW w:w="987" w:type="dxa"/>
          </w:tcPr>
          <w:p w14:paraId="030DDBD7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4.42</w:t>
            </w:r>
          </w:p>
        </w:tc>
        <w:tc>
          <w:tcPr>
            <w:tcW w:w="1189" w:type="dxa"/>
          </w:tcPr>
          <w:p w14:paraId="45B7848C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5.3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</w:p>
        </w:tc>
      </w:tr>
      <w:tr w:rsidR="002E20FF" w:rsidRPr="00044A23" w14:paraId="4693F01C" w14:textId="77777777" w:rsidTr="005A7473">
        <w:trPr>
          <w:trHeight w:val="313"/>
          <w:jc w:val="center"/>
        </w:trPr>
        <w:tc>
          <w:tcPr>
            <w:tcW w:w="1548" w:type="dxa"/>
            <w:vMerge/>
          </w:tcPr>
          <w:p w14:paraId="3123E753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93" w:type="dxa"/>
          </w:tcPr>
          <w:p w14:paraId="496E2BC6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RYR2</w:t>
            </w:r>
          </w:p>
        </w:tc>
        <w:tc>
          <w:tcPr>
            <w:tcW w:w="1269" w:type="dxa"/>
            <w:shd w:val="clear" w:color="auto" w:fill="auto"/>
          </w:tcPr>
          <w:p w14:paraId="229235DB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4JKQ</w:t>
            </w:r>
          </w:p>
        </w:tc>
        <w:tc>
          <w:tcPr>
            <w:tcW w:w="988" w:type="dxa"/>
            <w:shd w:val="clear" w:color="auto" w:fill="E4DAF2"/>
          </w:tcPr>
          <w:p w14:paraId="5E28CDC0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9.8</w:t>
            </w:r>
            <w:r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987" w:type="dxa"/>
          </w:tcPr>
          <w:p w14:paraId="5E6A2B9F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5.75</w:t>
            </w:r>
          </w:p>
        </w:tc>
        <w:tc>
          <w:tcPr>
            <w:tcW w:w="987" w:type="dxa"/>
          </w:tcPr>
          <w:p w14:paraId="2A1849AE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6.16</w:t>
            </w:r>
          </w:p>
        </w:tc>
        <w:tc>
          <w:tcPr>
            <w:tcW w:w="987" w:type="dxa"/>
            <w:shd w:val="clear" w:color="auto" w:fill="E4DAF2"/>
          </w:tcPr>
          <w:p w14:paraId="00CF66AA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</w:t>
            </w:r>
            <w:r>
              <w:rPr>
                <w:rFonts w:ascii="Times New Roman" w:hAnsi="Times New Roman" w:cs="Times New Roman"/>
                <w:szCs w:val="21"/>
              </w:rPr>
              <w:t>20</w:t>
            </w:r>
          </w:p>
        </w:tc>
        <w:tc>
          <w:tcPr>
            <w:tcW w:w="1129" w:type="dxa"/>
            <w:shd w:val="clear" w:color="auto" w:fill="E4DAF2"/>
          </w:tcPr>
          <w:p w14:paraId="2FA2420E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8.5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129" w:type="dxa"/>
          </w:tcPr>
          <w:p w14:paraId="7ECCD2B3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6.8</w:t>
            </w:r>
            <w:r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988" w:type="dxa"/>
            <w:shd w:val="clear" w:color="auto" w:fill="E4DAF2"/>
          </w:tcPr>
          <w:p w14:paraId="12BC0A8A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7.7</w:t>
            </w:r>
            <w:r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987" w:type="dxa"/>
            <w:shd w:val="clear" w:color="auto" w:fill="E4DAF2"/>
          </w:tcPr>
          <w:p w14:paraId="52ED0269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8.26</w:t>
            </w:r>
          </w:p>
        </w:tc>
        <w:tc>
          <w:tcPr>
            <w:tcW w:w="1189" w:type="dxa"/>
          </w:tcPr>
          <w:p w14:paraId="69824B69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6.0</w:t>
            </w:r>
            <w:r>
              <w:rPr>
                <w:rFonts w:ascii="Times New Roman" w:hAnsi="Times New Roman" w:cs="Times New Roman"/>
                <w:szCs w:val="21"/>
              </w:rPr>
              <w:t>7</w:t>
            </w:r>
          </w:p>
        </w:tc>
      </w:tr>
      <w:tr w:rsidR="002E20FF" w:rsidRPr="00044A23" w14:paraId="69F83E63" w14:textId="77777777" w:rsidTr="005A7473">
        <w:trPr>
          <w:trHeight w:val="328"/>
          <w:jc w:val="center"/>
        </w:trPr>
        <w:tc>
          <w:tcPr>
            <w:tcW w:w="1548" w:type="dxa"/>
            <w:vMerge/>
          </w:tcPr>
          <w:p w14:paraId="346F2A67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93" w:type="dxa"/>
          </w:tcPr>
          <w:p w14:paraId="27BA8F28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DAO</w:t>
            </w:r>
          </w:p>
        </w:tc>
        <w:tc>
          <w:tcPr>
            <w:tcW w:w="1269" w:type="dxa"/>
            <w:shd w:val="clear" w:color="auto" w:fill="auto"/>
          </w:tcPr>
          <w:p w14:paraId="3B12ADED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4QFC</w:t>
            </w:r>
          </w:p>
        </w:tc>
        <w:tc>
          <w:tcPr>
            <w:tcW w:w="988" w:type="dxa"/>
            <w:shd w:val="clear" w:color="auto" w:fill="E4DAF2"/>
          </w:tcPr>
          <w:p w14:paraId="56A72002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11.91</w:t>
            </w:r>
          </w:p>
        </w:tc>
        <w:tc>
          <w:tcPr>
            <w:tcW w:w="987" w:type="dxa"/>
            <w:shd w:val="clear" w:color="auto" w:fill="E4DAF2"/>
          </w:tcPr>
          <w:p w14:paraId="6483CE6E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7.6</w:t>
            </w:r>
            <w:r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987" w:type="dxa"/>
            <w:shd w:val="clear" w:color="auto" w:fill="E4DAF2"/>
          </w:tcPr>
          <w:p w14:paraId="2F934CC5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9.21</w:t>
            </w:r>
          </w:p>
        </w:tc>
        <w:tc>
          <w:tcPr>
            <w:tcW w:w="987" w:type="dxa"/>
            <w:shd w:val="clear" w:color="auto" w:fill="E4DAF2"/>
          </w:tcPr>
          <w:p w14:paraId="40F4F03E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8.32</w:t>
            </w:r>
          </w:p>
        </w:tc>
        <w:tc>
          <w:tcPr>
            <w:tcW w:w="1129" w:type="dxa"/>
            <w:shd w:val="clear" w:color="auto" w:fill="E4DAF2"/>
          </w:tcPr>
          <w:p w14:paraId="0FB149BA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9.39</w:t>
            </w:r>
          </w:p>
        </w:tc>
        <w:tc>
          <w:tcPr>
            <w:tcW w:w="1129" w:type="dxa"/>
            <w:shd w:val="clear" w:color="auto" w:fill="E4DAF2"/>
          </w:tcPr>
          <w:p w14:paraId="1F6617D3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8.6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88" w:type="dxa"/>
            <w:shd w:val="clear" w:color="auto" w:fill="E4DAF2"/>
          </w:tcPr>
          <w:p w14:paraId="2AACB66C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8.98</w:t>
            </w:r>
          </w:p>
        </w:tc>
        <w:tc>
          <w:tcPr>
            <w:tcW w:w="987" w:type="dxa"/>
            <w:shd w:val="clear" w:color="auto" w:fill="E4DAF2"/>
          </w:tcPr>
          <w:p w14:paraId="3EDF0CA0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8.27</w:t>
            </w:r>
          </w:p>
        </w:tc>
        <w:tc>
          <w:tcPr>
            <w:tcW w:w="1189" w:type="dxa"/>
            <w:shd w:val="clear" w:color="auto" w:fill="E4DAF2"/>
          </w:tcPr>
          <w:p w14:paraId="0DF4233B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8.8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</w:p>
        </w:tc>
      </w:tr>
      <w:tr w:rsidR="002E20FF" w:rsidRPr="00044A23" w14:paraId="253600A5" w14:textId="77777777" w:rsidTr="005A7473">
        <w:trPr>
          <w:trHeight w:val="313"/>
          <w:jc w:val="center"/>
        </w:trPr>
        <w:tc>
          <w:tcPr>
            <w:tcW w:w="1548" w:type="dxa"/>
            <w:vMerge/>
          </w:tcPr>
          <w:p w14:paraId="737E3F64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93" w:type="dxa"/>
          </w:tcPr>
          <w:p w14:paraId="4D52E0F4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PKA</w:t>
            </w:r>
          </w:p>
        </w:tc>
        <w:tc>
          <w:tcPr>
            <w:tcW w:w="1269" w:type="dxa"/>
            <w:shd w:val="clear" w:color="auto" w:fill="auto"/>
          </w:tcPr>
          <w:p w14:paraId="7F8CD3C4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6C0U</w:t>
            </w:r>
          </w:p>
        </w:tc>
        <w:tc>
          <w:tcPr>
            <w:tcW w:w="988" w:type="dxa"/>
            <w:shd w:val="clear" w:color="auto" w:fill="E4DAF2"/>
          </w:tcPr>
          <w:p w14:paraId="58A51251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8.</w:t>
            </w:r>
            <w:r>
              <w:rPr>
                <w:rFonts w:ascii="Times New Roman" w:hAnsi="Times New Roman" w:cs="Times New Roman"/>
                <w:szCs w:val="21"/>
              </w:rPr>
              <w:t>60</w:t>
            </w:r>
          </w:p>
        </w:tc>
        <w:tc>
          <w:tcPr>
            <w:tcW w:w="987" w:type="dxa"/>
            <w:shd w:val="clear" w:color="auto" w:fill="E4DAF2"/>
          </w:tcPr>
          <w:p w14:paraId="4FBCA10A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7.26</w:t>
            </w:r>
          </w:p>
        </w:tc>
        <w:tc>
          <w:tcPr>
            <w:tcW w:w="987" w:type="dxa"/>
            <w:shd w:val="clear" w:color="auto" w:fill="E4DAF2"/>
          </w:tcPr>
          <w:p w14:paraId="127AE0E4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7.71</w:t>
            </w:r>
          </w:p>
        </w:tc>
        <w:tc>
          <w:tcPr>
            <w:tcW w:w="987" w:type="dxa"/>
            <w:shd w:val="clear" w:color="auto" w:fill="E4DAF2"/>
          </w:tcPr>
          <w:p w14:paraId="0F123FA8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8.7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129" w:type="dxa"/>
            <w:shd w:val="clear" w:color="auto" w:fill="E4DAF2"/>
          </w:tcPr>
          <w:p w14:paraId="4A20C5AE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9.0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129" w:type="dxa"/>
            <w:shd w:val="clear" w:color="auto" w:fill="E4DAF2"/>
          </w:tcPr>
          <w:p w14:paraId="664C8025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7.27</w:t>
            </w:r>
          </w:p>
        </w:tc>
        <w:tc>
          <w:tcPr>
            <w:tcW w:w="988" w:type="dxa"/>
            <w:shd w:val="clear" w:color="auto" w:fill="E4DAF2"/>
          </w:tcPr>
          <w:p w14:paraId="1FDD06C7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7.07</w:t>
            </w:r>
          </w:p>
        </w:tc>
        <w:tc>
          <w:tcPr>
            <w:tcW w:w="987" w:type="dxa"/>
          </w:tcPr>
          <w:p w14:paraId="7D59B304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6.2</w:t>
            </w:r>
            <w:r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189" w:type="dxa"/>
            <w:shd w:val="clear" w:color="auto" w:fill="E4DAF2"/>
          </w:tcPr>
          <w:p w14:paraId="75359F87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9.50</w:t>
            </w:r>
          </w:p>
        </w:tc>
      </w:tr>
      <w:tr w:rsidR="002E20FF" w:rsidRPr="00044A23" w14:paraId="5ED2EA04" w14:textId="77777777" w:rsidTr="005A7473">
        <w:trPr>
          <w:trHeight w:val="328"/>
          <w:jc w:val="center"/>
        </w:trPr>
        <w:tc>
          <w:tcPr>
            <w:tcW w:w="1548" w:type="dxa"/>
            <w:vMerge/>
          </w:tcPr>
          <w:p w14:paraId="23C3847F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93" w:type="dxa"/>
          </w:tcPr>
          <w:p w14:paraId="1EBECBB7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TRPC3</w:t>
            </w:r>
          </w:p>
        </w:tc>
        <w:tc>
          <w:tcPr>
            <w:tcW w:w="1269" w:type="dxa"/>
            <w:shd w:val="clear" w:color="auto" w:fill="auto"/>
          </w:tcPr>
          <w:p w14:paraId="1899DB36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6CUD</w:t>
            </w:r>
          </w:p>
        </w:tc>
        <w:tc>
          <w:tcPr>
            <w:tcW w:w="988" w:type="dxa"/>
            <w:shd w:val="clear" w:color="auto" w:fill="E4DAF2"/>
          </w:tcPr>
          <w:p w14:paraId="617B7524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7.9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987" w:type="dxa"/>
          </w:tcPr>
          <w:p w14:paraId="5849CDB4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5.15</w:t>
            </w:r>
          </w:p>
        </w:tc>
        <w:tc>
          <w:tcPr>
            <w:tcW w:w="987" w:type="dxa"/>
          </w:tcPr>
          <w:p w14:paraId="22655440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5.7</w:t>
            </w:r>
            <w:r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987" w:type="dxa"/>
            <w:shd w:val="clear" w:color="auto" w:fill="E4DAF2"/>
          </w:tcPr>
          <w:p w14:paraId="245DD745" w14:textId="77777777" w:rsidR="002E20FF" w:rsidRPr="00044A23" w:rsidRDefault="002E20FF" w:rsidP="005A7473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7.73</w:t>
            </w:r>
          </w:p>
        </w:tc>
        <w:tc>
          <w:tcPr>
            <w:tcW w:w="1129" w:type="dxa"/>
          </w:tcPr>
          <w:p w14:paraId="3F183880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6.3</w:t>
            </w:r>
            <w:r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1129" w:type="dxa"/>
          </w:tcPr>
          <w:p w14:paraId="1F3C5673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4.5</w:t>
            </w:r>
            <w:r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988" w:type="dxa"/>
          </w:tcPr>
          <w:p w14:paraId="68CD4C59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5.5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987" w:type="dxa"/>
          </w:tcPr>
          <w:p w14:paraId="26F6D29E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5.37</w:t>
            </w:r>
          </w:p>
        </w:tc>
        <w:tc>
          <w:tcPr>
            <w:tcW w:w="1189" w:type="dxa"/>
          </w:tcPr>
          <w:p w14:paraId="65FABA88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5.2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</w:tr>
      <w:tr w:rsidR="002E20FF" w:rsidRPr="00044A23" w14:paraId="426998AD" w14:textId="77777777" w:rsidTr="005A7473">
        <w:trPr>
          <w:trHeight w:val="313"/>
          <w:jc w:val="center"/>
        </w:trPr>
        <w:tc>
          <w:tcPr>
            <w:tcW w:w="1548" w:type="dxa"/>
            <w:vMerge/>
          </w:tcPr>
          <w:p w14:paraId="5C6889E5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93" w:type="dxa"/>
          </w:tcPr>
          <w:p w14:paraId="317F0C5B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STIM1</w:t>
            </w:r>
          </w:p>
        </w:tc>
        <w:tc>
          <w:tcPr>
            <w:tcW w:w="1269" w:type="dxa"/>
            <w:shd w:val="clear" w:color="auto" w:fill="auto"/>
          </w:tcPr>
          <w:p w14:paraId="7209C3B1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2MAK</w:t>
            </w:r>
          </w:p>
        </w:tc>
        <w:tc>
          <w:tcPr>
            <w:tcW w:w="988" w:type="dxa"/>
          </w:tcPr>
          <w:p w14:paraId="7BA545D3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5.11</w:t>
            </w:r>
          </w:p>
        </w:tc>
        <w:tc>
          <w:tcPr>
            <w:tcW w:w="987" w:type="dxa"/>
          </w:tcPr>
          <w:p w14:paraId="0E74987B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6.9</w:t>
            </w:r>
            <w:r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987" w:type="dxa"/>
          </w:tcPr>
          <w:p w14:paraId="2A0A5EA8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</w:t>
            </w:r>
            <w:r>
              <w:rPr>
                <w:rFonts w:ascii="Times New Roman" w:hAnsi="Times New Roman" w:cs="Times New Roman"/>
                <w:szCs w:val="21"/>
              </w:rPr>
              <w:t>90</w:t>
            </w:r>
          </w:p>
        </w:tc>
        <w:tc>
          <w:tcPr>
            <w:tcW w:w="987" w:type="dxa"/>
          </w:tcPr>
          <w:p w14:paraId="6ADE20CE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6.10</w:t>
            </w:r>
          </w:p>
        </w:tc>
        <w:tc>
          <w:tcPr>
            <w:tcW w:w="1129" w:type="dxa"/>
            <w:shd w:val="clear" w:color="auto" w:fill="E4DAF2"/>
          </w:tcPr>
          <w:p w14:paraId="669D6D81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7.01</w:t>
            </w:r>
          </w:p>
        </w:tc>
        <w:tc>
          <w:tcPr>
            <w:tcW w:w="1129" w:type="dxa"/>
          </w:tcPr>
          <w:p w14:paraId="407ED2A4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4.58</w:t>
            </w:r>
          </w:p>
        </w:tc>
        <w:tc>
          <w:tcPr>
            <w:tcW w:w="988" w:type="dxa"/>
          </w:tcPr>
          <w:p w14:paraId="5C63C32E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6.02</w:t>
            </w:r>
          </w:p>
        </w:tc>
        <w:tc>
          <w:tcPr>
            <w:tcW w:w="987" w:type="dxa"/>
          </w:tcPr>
          <w:p w14:paraId="7A43A13C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5.5</w:t>
            </w:r>
            <w:r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1189" w:type="dxa"/>
          </w:tcPr>
          <w:p w14:paraId="0F8D7FB9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5.82</w:t>
            </w:r>
          </w:p>
        </w:tc>
      </w:tr>
      <w:tr w:rsidR="002E20FF" w:rsidRPr="00044A23" w14:paraId="34F6F5B1" w14:textId="77777777" w:rsidTr="005A7473">
        <w:trPr>
          <w:trHeight w:val="328"/>
          <w:jc w:val="center"/>
        </w:trPr>
        <w:tc>
          <w:tcPr>
            <w:tcW w:w="1548" w:type="dxa"/>
            <w:vMerge/>
          </w:tcPr>
          <w:p w14:paraId="6812EEBA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93" w:type="dxa"/>
          </w:tcPr>
          <w:p w14:paraId="395D3328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PLN</w:t>
            </w:r>
          </w:p>
        </w:tc>
        <w:tc>
          <w:tcPr>
            <w:tcW w:w="1269" w:type="dxa"/>
            <w:shd w:val="clear" w:color="auto" w:fill="auto"/>
          </w:tcPr>
          <w:p w14:paraId="47805A5A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2HYN</w:t>
            </w:r>
          </w:p>
        </w:tc>
        <w:tc>
          <w:tcPr>
            <w:tcW w:w="988" w:type="dxa"/>
          </w:tcPr>
          <w:p w14:paraId="2216F9DA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5.86</w:t>
            </w:r>
          </w:p>
        </w:tc>
        <w:tc>
          <w:tcPr>
            <w:tcW w:w="987" w:type="dxa"/>
          </w:tcPr>
          <w:p w14:paraId="667BDACA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6.79</w:t>
            </w:r>
          </w:p>
        </w:tc>
        <w:tc>
          <w:tcPr>
            <w:tcW w:w="987" w:type="dxa"/>
          </w:tcPr>
          <w:p w14:paraId="388552DF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5.88</w:t>
            </w:r>
          </w:p>
        </w:tc>
        <w:tc>
          <w:tcPr>
            <w:tcW w:w="987" w:type="dxa"/>
          </w:tcPr>
          <w:p w14:paraId="6DC90688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5.8</w:t>
            </w:r>
            <w:r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129" w:type="dxa"/>
          </w:tcPr>
          <w:p w14:paraId="540C8139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6.39</w:t>
            </w:r>
          </w:p>
        </w:tc>
        <w:tc>
          <w:tcPr>
            <w:tcW w:w="1129" w:type="dxa"/>
          </w:tcPr>
          <w:p w14:paraId="7EC63E3F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5.7</w:t>
            </w:r>
            <w:r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988" w:type="dxa"/>
          </w:tcPr>
          <w:p w14:paraId="164EEF39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5.2</w:t>
            </w:r>
            <w:r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987" w:type="dxa"/>
            <w:shd w:val="clear" w:color="auto" w:fill="E4DAF2"/>
          </w:tcPr>
          <w:p w14:paraId="6D3C2CC1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7.0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189" w:type="dxa"/>
          </w:tcPr>
          <w:p w14:paraId="388DDA28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4.86</w:t>
            </w:r>
          </w:p>
        </w:tc>
      </w:tr>
      <w:tr w:rsidR="002E20FF" w:rsidRPr="00044A23" w14:paraId="0E8E1955" w14:textId="77777777" w:rsidTr="005A7473">
        <w:trPr>
          <w:trHeight w:val="313"/>
          <w:jc w:val="center"/>
        </w:trPr>
        <w:tc>
          <w:tcPr>
            <w:tcW w:w="1548" w:type="dxa"/>
            <w:vMerge/>
          </w:tcPr>
          <w:p w14:paraId="013C53E2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93" w:type="dxa"/>
          </w:tcPr>
          <w:p w14:paraId="026AAAA5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STIM2</w:t>
            </w:r>
          </w:p>
        </w:tc>
        <w:tc>
          <w:tcPr>
            <w:tcW w:w="1269" w:type="dxa"/>
            <w:shd w:val="clear" w:color="auto" w:fill="auto"/>
          </w:tcPr>
          <w:p w14:paraId="51212F7E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2L5Y</w:t>
            </w:r>
          </w:p>
        </w:tc>
        <w:tc>
          <w:tcPr>
            <w:tcW w:w="988" w:type="dxa"/>
          </w:tcPr>
          <w:p w14:paraId="0127D8EB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5.10</w:t>
            </w:r>
          </w:p>
        </w:tc>
        <w:tc>
          <w:tcPr>
            <w:tcW w:w="987" w:type="dxa"/>
          </w:tcPr>
          <w:p w14:paraId="70B955F5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3.58</w:t>
            </w:r>
          </w:p>
        </w:tc>
        <w:tc>
          <w:tcPr>
            <w:tcW w:w="987" w:type="dxa"/>
          </w:tcPr>
          <w:p w14:paraId="112386C1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3.82</w:t>
            </w:r>
          </w:p>
        </w:tc>
        <w:tc>
          <w:tcPr>
            <w:tcW w:w="987" w:type="dxa"/>
          </w:tcPr>
          <w:p w14:paraId="1AF5449A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3.43</w:t>
            </w:r>
          </w:p>
        </w:tc>
        <w:tc>
          <w:tcPr>
            <w:tcW w:w="1129" w:type="dxa"/>
            <w:shd w:val="clear" w:color="auto" w:fill="E4DAF2"/>
          </w:tcPr>
          <w:p w14:paraId="4E557B0C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7.2</w:t>
            </w:r>
            <w:r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129" w:type="dxa"/>
          </w:tcPr>
          <w:p w14:paraId="405E508E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5.27</w:t>
            </w:r>
          </w:p>
        </w:tc>
        <w:tc>
          <w:tcPr>
            <w:tcW w:w="988" w:type="dxa"/>
          </w:tcPr>
          <w:p w14:paraId="7D451F37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4.18</w:t>
            </w:r>
          </w:p>
        </w:tc>
        <w:tc>
          <w:tcPr>
            <w:tcW w:w="987" w:type="dxa"/>
          </w:tcPr>
          <w:p w14:paraId="5FCB73B2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3.8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189" w:type="dxa"/>
          </w:tcPr>
          <w:p w14:paraId="1B22511A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4.7</w:t>
            </w:r>
            <w:r>
              <w:rPr>
                <w:rFonts w:ascii="Times New Roman" w:hAnsi="Times New Roman" w:cs="Times New Roman"/>
                <w:szCs w:val="21"/>
              </w:rPr>
              <w:t>5</w:t>
            </w:r>
          </w:p>
        </w:tc>
      </w:tr>
      <w:tr w:rsidR="002E20FF" w:rsidRPr="00044A23" w14:paraId="6CFA8B3D" w14:textId="77777777" w:rsidTr="005A7473">
        <w:trPr>
          <w:trHeight w:val="328"/>
          <w:jc w:val="center"/>
        </w:trPr>
        <w:tc>
          <w:tcPr>
            <w:tcW w:w="1548" w:type="dxa"/>
            <w:vMerge/>
          </w:tcPr>
          <w:p w14:paraId="7C6E7EE8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93" w:type="dxa"/>
          </w:tcPr>
          <w:p w14:paraId="360790DA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MLCK1</w:t>
            </w:r>
          </w:p>
        </w:tc>
        <w:tc>
          <w:tcPr>
            <w:tcW w:w="1269" w:type="dxa"/>
            <w:shd w:val="clear" w:color="auto" w:fill="auto"/>
          </w:tcPr>
          <w:p w14:paraId="5B4CDDBA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2YR3</w:t>
            </w:r>
          </w:p>
        </w:tc>
        <w:tc>
          <w:tcPr>
            <w:tcW w:w="988" w:type="dxa"/>
          </w:tcPr>
          <w:p w14:paraId="2EE2FCF1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3.8</w:t>
            </w:r>
            <w:r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987" w:type="dxa"/>
          </w:tcPr>
          <w:p w14:paraId="550E7142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2.89</w:t>
            </w:r>
          </w:p>
        </w:tc>
        <w:tc>
          <w:tcPr>
            <w:tcW w:w="987" w:type="dxa"/>
          </w:tcPr>
          <w:p w14:paraId="261BC44C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3.3</w:t>
            </w:r>
            <w:r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987" w:type="dxa"/>
          </w:tcPr>
          <w:p w14:paraId="124670DA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2.7</w:t>
            </w:r>
            <w:r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129" w:type="dxa"/>
          </w:tcPr>
          <w:p w14:paraId="33641B7C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3.6</w:t>
            </w:r>
            <w:r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129" w:type="dxa"/>
          </w:tcPr>
          <w:p w14:paraId="227F380B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3.42</w:t>
            </w:r>
          </w:p>
        </w:tc>
        <w:tc>
          <w:tcPr>
            <w:tcW w:w="988" w:type="dxa"/>
          </w:tcPr>
          <w:p w14:paraId="0595C93A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3.02</w:t>
            </w:r>
          </w:p>
        </w:tc>
        <w:tc>
          <w:tcPr>
            <w:tcW w:w="987" w:type="dxa"/>
          </w:tcPr>
          <w:p w14:paraId="5E5577A2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3.42</w:t>
            </w:r>
          </w:p>
        </w:tc>
        <w:tc>
          <w:tcPr>
            <w:tcW w:w="1189" w:type="dxa"/>
          </w:tcPr>
          <w:p w14:paraId="0FDB5939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4.0</w:t>
            </w:r>
            <w:r>
              <w:rPr>
                <w:rFonts w:ascii="Times New Roman" w:hAnsi="Times New Roman" w:cs="Times New Roman"/>
                <w:szCs w:val="21"/>
              </w:rPr>
              <w:t>7</w:t>
            </w:r>
          </w:p>
        </w:tc>
      </w:tr>
      <w:tr w:rsidR="002E20FF" w:rsidRPr="00044A23" w14:paraId="14F6067F" w14:textId="77777777" w:rsidTr="005A7473">
        <w:trPr>
          <w:trHeight w:val="313"/>
          <w:jc w:val="center"/>
        </w:trPr>
        <w:tc>
          <w:tcPr>
            <w:tcW w:w="1548" w:type="dxa"/>
            <w:vMerge/>
          </w:tcPr>
          <w:p w14:paraId="62BC9174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93" w:type="dxa"/>
          </w:tcPr>
          <w:p w14:paraId="7724F75D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NCX/TLX2</w:t>
            </w:r>
          </w:p>
        </w:tc>
        <w:tc>
          <w:tcPr>
            <w:tcW w:w="1269" w:type="dxa"/>
            <w:shd w:val="clear" w:color="auto" w:fill="auto"/>
          </w:tcPr>
          <w:p w14:paraId="60329E06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3A03</w:t>
            </w:r>
          </w:p>
        </w:tc>
        <w:tc>
          <w:tcPr>
            <w:tcW w:w="988" w:type="dxa"/>
            <w:shd w:val="clear" w:color="auto" w:fill="E4DAF2"/>
          </w:tcPr>
          <w:p w14:paraId="10E5341C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7.1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87" w:type="dxa"/>
          </w:tcPr>
          <w:p w14:paraId="440CC72D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6.1</w:t>
            </w:r>
            <w:r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987" w:type="dxa"/>
          </w:tcPr>
          <w:p w14:paraId="3941DB3F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5.55</w:t>
            </w:r>
          </w:p>
        </w:tc>
        <w:tc>
          <w:tcPr>
            <w:tcW w:w="987" w:type="dxa"/>
            <w:shd w:val="clear" w:color="auto" w:fill="E4DAF2"/>
          </w:tcPr>
          <w:p w14:paraId="2E84C7D2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7.1</w:t>
            </w:r>
            <w:r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129" w:type="dxa"/>
            <w:shd w:val="clear" w:color="auto" w:fill="E4DAF2"/>
          </w:tcPr>
          <w:p w14:paraId="36F28527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8.23</w:t>
            </w:r>
          </w:p>
        </w:tc>
        <w:tc>
          <w:tcPr>
            <w:tcW w:w="1129" w:type="dxa"/>
          </w:tcPr>
          <w:p w14:paraId="10EAF60C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</w:t>
            </w:r>
            <w:r>
              <w:rPr>
                <w:rFonts w:ascii="Times New Roman" w:hAnsi="Times New Roman" w:cs="Times New Roman"/>
                <w:szCs w:val="21"/>
              </w:rPr>
              <w:t>70</w:t>
            </w:r>
          </w:p>
        </w:tc>
        <w:tc>
          <w:tcPr>
            <w:tcW w:w="988" w:type="dxa"/>
          </w:tcPr>
          <w:p w14:paraId="20EDEBC6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</w:t>
            </w:r>
            <w:r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987" w:type="dxa"/>
          </w:tcPr>
          <w:p w14:paraId="627AD45C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6.55</w:t>
            </w:r>
          </w:p>
        </w:tc>
        <w:tc>
          <w:tcPr>
            <w:tcW w:w="1189" w:type="dxa"/>
          </w:tcPr>
          <w:p w14:paraId="1D31A790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6.8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</w:p>
        </w:tc>
      </w:tr>
      <w:tr w:rsidR="002E20FF" w:rsidRPr="00044A23" w14:paraId="0088BC74" w14:textId="77777777" w:rsidTr="005A7473">
        <w:trPr>
          <w:trHeight w:val="328"/>
          <w:jc w:val="center"/>
        </w:trPr>
        <w:tc>
          <w:tcPr>
            <w:tcW w:w="1548" w:type="dxa"/>
            <w:vMerge/>
          </w:tcPr>
          <w:p w14:paraId="3D63FF0B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93" w:type="dxa"/>
          </w:tcPr>
          <w:p w14:paraId="403C18B8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 xml:space="preserve">SERCA1 </w:t>
            </w:r>
          </w:p>
        </w:tc>
        <w:tc>
          <w:tcPr>
            <w:tcW w:w="1269" w:type="dxa"/>
            <w:shd w:val="clear" w:color="auto" w:fill="auto"/>
          </w:tcPr>
          <w:p w14:paraId="5C8D2EDF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3BA6</w:t>
            </w:r>
          </w:p>
        </w:tc>
        <w:tc>
          <w:tcPr>
            <w:tcW w:w="988" w:type="dxa"/>
            <w:shd w:val="clear" w:color="auto" w:fill="E4DAF2"/>
          </w:tcPr>
          <w:p w14:paraId="2F4C0DA9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11.67</w:t>
            </w:r>
          </w:p>
        </w:tc>
        <w:tc>
          <w:tcPr>
            <w:tcW w:w="987" w:type="dxa"/>
            <w:shd w:val="clear" w:color="auto" w:fill="E4DAF2"/>
          </w:tcPr>
          <w:p w14:paraId="13B4CE69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10.41</w:t>
            </w:r>
          </w:p>
        </w:tc>
        <w:tc>
          <w:tcPr>
            <w:tcW w:w="987" w:type="dxa"/>
            <w:shd w:val="clear" w:color="auto" w:fill="E4DAF2"/>
          </w:tcPr>
          <w:p w14:paraId="1A5F4699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8.0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987" w:type="dxa"/>
            <w:shd w:val="clear" w:color="auto" w:fill="E4DAF2"/>
          </w:tcPr>
          <w:p w14:paraId="542414C0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7.90</w:t>
            </w:r>
          </w:p>
        </w:tc>
        <w:tc>
          <w:tcPr>
            <w:tcW w:w="1129" w:type="dxa"/>
            <w:shd w:val="clear" w:color="auto" w:fill="E4DAF2"/>
          </w:tcPr>
          <w:p w14:paraId="073CFA4C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13.01</w:t>
            </w:r>
          </w:p>
        </w:tc>
        <w:tc>
          <w:tcPr>
            <w:tcW w:w="1129" w:type="dxa"/>
            <w:shd w:val="clear" w:color="auto" w:fill="E4DAF2"/>
          </w:tcPr>
          <w:p w14:paraId="495AE257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8.95</w:t>
            </w:r>
          </w:p>
        </w:tc>
        <w:tc>
          <w:tcPr>
            <w:tcW w:w="988" w:type="dxa"/>
            <w:shd w:val="clear" w:color="auto" w:fill="E4DAF2"/>
          </w:tcPr>
          <w:p w14:paraId="3EAA0E4E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10.1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987" w:type="dxa"/>
            <w:shd w:val="clear" w:color="auto" w:fill="E4DAF2"/>
          </w:tcPr>
          <w:p w14:paraId="1CF392FD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9.24</w:t>
            </w:r>
          </w:p>
        </w:tc>
        <w:tc>
          <w:tcPr>
            <w:tcW w:w="1189" w:type="dxa"/>
            <w:shd w:val="clear" w:color="auto" w:fill="E4DAF2"/>
          </w:tcPr>
          <w:p w14:paraId="475AC6C8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7.8</w:t>
            </w:r>
            <w:r>
              <w:rPr>
                <w:rFonts w:ascii="Times New Roman" w:hAnsi="Times New Roman" w:cs="Times New Roman"/>
                <w:szCs w:val="21"/>
              </w:rPr>
              <w:t>6</w:t>
            </w:r>
          </w:p>
        </w:tc>
      </w:tr>
      <w:tr w:rsidR="002E20FF" w:rsidRPr="00044A23" w14:paraId="3B4A98BC" w14:textId="77777777" w:rsidTr="005A7473">
        <w:trPr>
          <w:trHeight w:val="313"/>
          <w:jc w:val="center"/>
        </w:trPr>
        <w:tc>
          <w:tcPr>
            <w:tcW w:w="1548" w:type="dxa"/>
            <w:vMerge/>
          </w:tcPr>
          <w:p w14:paraId="18B260CB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93" w:type="dxa"/>
          </w:tcPr>
          <w:p w14:paraId="0E381D7F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PLCβ</w:t>
            </w:r>
          </w:p>
        </w:tc>
        <w:tc>
          <w:tcPr>
            <w:tcW w:w="1269" w:type="dxa"/>
            <w:shd w:val="clear" w:color="auto" w:fill="auto"/>
          </w:tcPr>
          <w:p w14:paraId="19D056A3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3OHM</w:t>
            </w:r>
          </w:p>
        </w:tc>
        <w:tc>
          <w:tcPr>
            <w:tcW w:w="988" w:type="dxa"/>
          </w:tcPr>
          <w:p w14:paraId="68985D9A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6.07</w:t>
            </w:r>
          </w:p>
        </w:tc>
        <w:tc>
          <w:tcPr>
            <w:tcW w:w="987" w:type="dxa"/>
          </w:tcPr>
          <w:p w14:paraId="384BCFD9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6.04</w:t>
            </w:r>
          </w:p>
        </w:tc>
        <w:tc>
          <w:tcPr>
            <w:tcW w:w="987" w:type="dxa"/>
          </w:tcPr>
          <w:p w14:paraId="4F719365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6.3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987" w:type="dxa"/>
          </w:tcPr>
          <w:p w14:paraId="5330622E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5.91</w:t>
            </w:r>
          </w:p>
        </w:tc>
        <w:tc>
          <w:tcPr>
            <w:tcW w:w="1129" w:type="dxa"/>
            <w:shd w:val="clear" w:color="auto" w:fill="E4DAF2"/>
          </w:tcPr>
          <w:p w14:paraId="02336C69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8.28</w:t>
            </w:r>
          </w:p>
        </w:tc>
        <w:tc>
          <w:tcPr>
            <w:tcW w:w="1129" w:type="dxa"/>
          </w:tcPr>
          <w:p w14:paraId="09D2A8A0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4.5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88" w:type="dxa"/>
          </w:tcPr>
          <w:p w14:paraId="719BC99B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6.38</w:t>
            </w:r>
          </w:p>
        </w:tc>
        <w:tc>
          <w:tcPr>
            <w:tcW w:w="987" w:type="dxa"/>
          </w:tcPr>
          <w:p w14:paraId="00923B16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5.39</w:t>
            </w:r>
          </w:p>
        </w:tc>
        <w:tc>
          <w:tcPr>
            <w:tcW w:w="1189" w:type="dxa"/>
          </w:tcPr>
          <w:p w14:paraId="04F16209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</w:t>
            </w:r>
            <w:r>
              <w:rPr>
                <w:rFonts w:ascii="Times New Roman" w:hAnsi="Times New Roman" w:cs="Times New Roman"/>
                <w:szCs w:val="21"/>
              </w:rPr>
              <w:t>20</w:t>
            </w:r>
          </w:p>
        </w:tc>
      </w:tr>
      <w:tr w:rsidR="002E20FF" w:rsidRPr="00044A23" w14:paraId="0DA36333" w14:textId="77777777" w:rsidTr="005A7473">
        <w:trPr>
          <w:trHeight w:val="313"/>
          <w:jc w:val="center"/>
        </w:trPr>
        <w:tc>
          <w:tcPr>
            <w:tcW w:w="1548" w:type="dxa"/>
            <w:vMerge w:val="restart"/>
          </w:tcPr>
          <w:p w14:paraId="37D242BD" w14:textId="77777777" w:rsidR="002E20FF" w:rsidRPr="00044A23" w:rsidRDefault="002E20FF" w:rsidP="005A7473">
            <w:pPr>
              <w:rPr>
                <w:rFonts w:ascii="Times New Roman" w:eastAsia="宋体" w:hAnsi="Times New Roman" w:cs="Times New Roman"/>
                <w:szCs w:val="21"/>
              </w:rPr>
            </w:pPr>
            <w:r w:rsidRPr="00044A23">
              <w:rPr>
                <w:rFonts w:ascii="Times New Roman" w:eastAsia="宋体" w:hAnsi="Times New Roman" w:cs="Times New Roman"/>
                <w:szCs w:val="21"/>
              </w:rPr>
              <w:t>necrosis</w:t>
            </w:r>
          </w:p>
        </w:tc>
        <w:tc>
          <w:tcPr>
            <w:tcW w:w="1693" w:type="dxa"/>
          </w:tcPr>
          <w:p w14:paraId="18573078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TNFR1</w:t>
            </w:r>
          </w:p>
        </w:tc>
        <w:tc>
          <w:tcPr>
            <w:tcW w:w="1269" w:type="dxa"/>
            <w:shd w:val="clear" w:color="auto" w:fill="auto"/>
          </w:tcPr>
          <w:p w14:paraId="63EB1CF8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1NCF</w:t>
            </w:r>
          </w:p>
        </w:tc>
        <w:tc>
          <w:tcPr>
            <w:tcW w:w="988" w:type="dxa"/>
            <w:shd w:val="clear" w:color="auto" w:fill="D6FDB9"/>
          </w:tcPr>
          <w:p w14:paraId="4DC34AD5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7.11</w:t>
            </w:r>
          </w:p>
        </w:tc>
        <w:tc>
          <w:tcPr>
            <w:tcW w:w="987" w:type="dxa"/>
          </w:tcPr>
          <w:p w14:paraId="581AA711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6.57</w:t>
            </w:r>
          </w:p>
        </w:tc>
        <w:tc>
          <w:tcPr>
            <w:tcW w:w="987" w:type="dxa"/>
          </w:tcPr>
          <w:p w14:paraId="11882147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6.14</w:t>
            </w:r>
          </w:p>
        </w:tc>
        <w:tc>
          <w:tcPr>
            <w:tcW w:w="987" w:type="dxa"/>
          </w:tcPr>
          <w:p w14:paraId="2E715C10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6.3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129" w:type="dxa"/>
            <w:shd w:val="clear" w:color="auto" w:fill="D6FDB9"/>
          </w:tcPr>
          <w:p w14:paraId="4DE59F4A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8.25</w:t>
            </w:r>
          </w:p>
        </w:tc>
        <w:tc>
          <w:tcPr>
            <w:tcW w:w="1129" w:type="dxa"/>
          </w:tcPr>
          <w:p w14:paraId="7D1CACAD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5.06</w:t>
            </w:r>
          </w:p>
        </w:tc>
        <w:tc>
          <w:tcPr>
            <w:tcW w:w="988" w:type="dxa"/>
            <w:shd w:val="clear" w:color="auto" w:fill="D6FDB9"/>
          </w:tcPr>
          <w:p w14:paraId="50195E09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7.3</w:t>
            </w:r>
            <w:r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987" w:type="dxa"/>
            <w:shd w:val="clear" w:color="auto" w:fill="D6FDB9"/>
          </w:tcPr>
          <w:p w14:paraId="78395C67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7.51</w:t>
            </w:r>
          </w:p>
        </w:tc>
        <w:tc>
          <w:tcPr>
            <w:tcW w:w="1189" w:type="dxa"/>
          </w:tcPr>
          <w:p w14:paraId="4B9AD327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5.5</w:t>
            </w:r>
            <w:r>
              <w:rPr>
                <w:rFonts w:ascii="Times New Roman" w:hAnsi="Times New Roman" w:cs="Times New Roman"/>
                <w:szCs w:val="21"/>
              </w:rPr>
              <w:t>9</w:t>
            </w:r>
          </w:p>
        </w:tc>
      </w:tr>
      <w:tr w:rsidR="002E20FF" w:rsidRPr="00044A23" w14:paraId="08432F66" w14:textId="77777777" w:rsidTr="005A7473">
        <w:trPr>
          <w:trHeight w:val="313"/>
          <w:jc w:val="center"/>
        </w:trPr>
        <w:tc>
          <w:tcPr>
            <w:tcW w:w="1548" w:type="dxa"/>
            <w:vMerge/>
          </w:tcPr>
          <w:p w14:paraId="502161CF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93" w:type="dxa"/>
          </w:tcPr>
          <w:p w14:paraId="2BB22A93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TRAM</w:t>
            </w:r>
          </w:p>
        </w:tc>
        <w:tc>
          <w:tcPr>
            <w:tcW w:w="1269" w:type="dxa"/>
            <w:shd w:val="clear" w:color="auto" w:fill="auto"/>
          </w:tcPr>
          <w:p w14:paraId="6D182437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2M1W</w:t>
            </w:r>
          </w:p>
        </w:tc>
        <w:tc>
          <w:tcPr>
            <w:tcW w:w="988" w:type="dxa"/>
            <w:shd w:val="clear" w:color="auto" w:fill="D6FDB9"/>
          </w:tcPr>
          <w:p w14:paraId="52323183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8.7</w:t>
            </w:r>
            <w:r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987" w:type="dxa"/>
          </w:tcPr>
          <w:p w14:paraId="6AA25F34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5.3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87" w:type="dxa"/>
          </w:tcPr>
          <w:p w14:paraId="722B4E51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6.5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987" w:type="dxa"/>
          </w:tcPr>
          <w:p w14:paraId="02686002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6.65</w:t>
            </w:r>
          </w:p>
        </w:tc>
        <w:tc>
          <w:tcPr>
            <w:tcW w:w="1129" w:type="dxa"/>
            <w:shd w:val="clear" w:color="auto" w:fill="D6FDB9"/>
          </w:tcPr>
          <w:p w14:paraId="7937D376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7.9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129" w:type="dxa"/>
          </w:tcPr>
          <w:p w14:paraId="6DB8528C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6.00</w:t>
            </w:r>
          </w:p>
        </w:tc>
        <w:tc>
          <w:tcPr>
            <w:tcW w:w="988" w:type="dxa"/>
          </w:tcPr>
          <w:p w14:paraId="5343BF5E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6.69</w:t>
            </w:r>
          </w:p>
        </w:tc>
        <w:tc>
          <w:tcPr>
            <w:tcW w:w="987" w:type="dxa"/>
          </w:tcPr>
          <w:p w14:paraId="69115263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6.52</w:t>
            </w:r>
          </w:p>
        </w:tc>
        <w:tc>
          <w:tcPr>
            <w:tcW w:w="1189" w:type="dxa"/>
          </w:tcPr>
          <w:p w14:paraId="5892869E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5.80</w:t>
            </w:r>
          </w:p>
        </w:tc>
      </w:tr>
      <w:tr w:rsidR="002E20FF" w:rsidRPr="00044A23" w14:paraId="6E9669F4" w14:textId="77777777" w:rsidTr="005A7473">
        <w:trPr>
          <w:trHeight w:val="313"/>
          <w:jc w:val="center"/>
        </w:trPr>
        <w:tc>
          <w:tcPr>
            <w:tcW w:w="1548" w:type="dxa"/>
            <w:vMerge/>
          </w:tcPr>
          <w:p w14:paraId="147E00EC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93" w:type="dxa"/>
          </w:tcPr>
          <w:p w14:paraId="40F61F4C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TRIF</w:t>
            </w:r>
          </w:p>
        </w:tc>
        <w:tc>
          <w:tcPr>
            <w:tcW w:w="1269" w:type="dxa"/>
            <w:shd w:val="clear" w:color="auto" w:fill="auto"/>
          </w:tcPr>
          <w:p w14:paraId="3D1B7DFA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4COM</w:t>
            </w:r>
          </w:p>
        </w:tc>
        <w:tc>
          <w:tcPr>
            <w:tcW w:w="988" w:type="dxa"/>
            <w:shd w:val="clear" w:color="auto" w:fill="D6FDB9"/>
          </w:tcPr>
          <w:p w14:paraId="62BCB1B7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12.5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987" w:type="dxa"/>
          </w:tcPr>
          <w:p w14:paraId="7BFAA7C6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6.89</w:t>
            </w:r>
          </w:p>
        </w:tc>
        <w:tc>
          <w:tcPr>
            <w:tcW w:w="987" w:type="dxa"/>
            <w:shd w:val="clear" w:color="auto" w:fill="D6FDB9"/>
          </w:tcPr>
          <w:p w14:paraId="5A033F27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7.29</w:t>
            </w:r>
          </w:p>
        </w:tc>
        <w:tc>
          <w:tcPr>
            <w:tcW w:w="987" w:type="dxa"/>
          </w:tcPr>
          <w:p w14:paraId="499AAE7B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5.62</w:t>
            </w:r>
          </w:p>
        </w:tc>
        <w:tc>
          <w:tcPr>
            <w:tcW w:w="1129" w:type="dxa"/>
            <w:shd w:val="clear" w:color="auto" w:fill="D6FDB9"/>
          </w:tcPr>
          <w:p w14:paraId="4E24936D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7.08</w:t>
            </w:r>
          </w:p>
        </w:tc>
        <w:tc>
          <w:tcPr>
            <w:tcW w:w="1129" w:type="dxa"/>
          </w:tcPr>
          <w:p w14:paraId="6C38A844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6.67</w:t>
            </w:r>
          </w:p>
        </w:tc>
        <w:tc>
          <w:tcPr>
            <w:tcW w:w="988" w:type="dxa"/>
            <w:shd w:val="clear" w:color="auto" w:fill="D6FDB9"/>
          </w:tcPr>
          <w:p w14:paraId="549C3994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7.8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987" w:type="dxa"/>
          </w:tcPr>
          <w:p w14:paraId="0859CCCB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6.50</w:t>
            </w:r>
          </w:p>
        </w:tc>
        <w:tc>
          <w:tcPr>
            <w:tcW w:w="1189" w:type="dxa"/>
          </w:tcPr>
          <w:p w14:paraId="78123C0B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</w:t>
            </w:r>
            <w:r>
              <w:rPr>
                <w:rFonts w:ascii="Times New Roman" w:hAnsi="Times New Roman" w:cs="Times New Roman"/>
                <w:szCs w:val="21"/>
              </w:rPr>
              <w:t>60</w:t>
            </w:r>
          </w:p>
        </w:tc>
      </w:tr>
      <w:tr w:rsidR="002E20FF" w:rsidRPr="00044A23" w14:paraId="6F257305" w14:textId="77777777" w:rsidTr="005A7473">
        <w:trPr>
          <w:trHeight w:val="328"/>
          <w:jc w:val="center"/>
        </w:trPr>
        <w:tc>
          <w:tcPr>
            <w:tcW w:w="1548" w:type="dxa"/>
            <w:vMerge/>
          </w:tcPr>
          <w:p w14:paraId="1B6BAE81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93" w:type="dxa"/>
          </w:tcPr>
          <w:p w14:paraId="0D123DE5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TLR4</w:t>
            </w:r>
          </w:p>
        </w:tc>
        <w:tc>
          <w:tcPr>
            <w:tcW w:w="1269" w:type="dxa"/>
            <w:shd w:val="clear" w:color="auto" w:fill="auto"/>
          </w:tcPr>
          <w:p w14:paraId="0FDD220E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4G8A</w:t>
            </w:r>
          </w:p>
        </w:tc>
        <w:tc>
          <w:tcPr>
            <w:tcW w:w="988" w:type="dxa"/>
          </w:tcPr>
          <w:p w14:paraId="31703ED7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5.75</w:t>
            </w:r>
          </w:p>
        </w:tc>
        <w:tc>
          <w:tcPr>
            <w:tcW w:w="987" w:type="dxa"/>
            <w:shd w:val="clear" w:color="auto" w:fill="D6FDB9"/>
          </w:tcPr>
          <w:p w14:paraId="3A278A15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7.0</w:t>
            </w:r>
            <w:r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987" w:type="dxa"/>
          </w:tcPr>
          <w:p w14:paraId="19E92884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6.31</w:t>
            </w:r>
          </w:p>
        </w:tc>
        <w:tc>
          <w:tcPr>
            <w:tcW w:w="987" w:type="dxa"/>
          </w:tcPr>
          <w:p w14:paraId="20C3FE1C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6.35</w:t>
            </w:r>
          </w:p>
        </w:tc>
        <w:tc>
          <w:tcPr>
            <w:tcW w:w="1129" w:type="dxa"/>
            <w:shd w:val="clear" w:color="auto" w:fill="D6FDB9"/>
          </w:tcPr>
          <w:p w14:paraId="19F84DD1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</w:t>
            </w:r>
            <w:r>
              <w:rPr>
                <w:rFonts w:ascii="Times New Roman" w:hAnsi="Times New Roman" w:cs="Times New Roman"/>
                <w:szCs w:val="21"/>
              </w:rPr>
              <w:t>30</w:t>
            </w:r>
          </w:p>
        </w:tc>
        <w:tc>
          <w:tcPr>
            <w:tcW w:w="1129" w:type="dxa"/>
          </w:tcPr>
          <w:p w14:paraId="65CE1600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4.9</w:t>
            </w:r>
            <w:r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988" w:type="dxa"/>
          </w:tcPr>
          <w:p w14:paraId="2E2EFE5B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5.85</w:t>
            </w:r>
          </w:p>
        </w:tc>
        <w:tc>
          <w:tcPr>
            <w:tcW w:w="987" w:type="dxa"/>
          </w:tcPr>
          <w:p w14:paraId="5BE0A24D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6.8</w:t>
            </w:r>
            <w:r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189" w:type="dxa"/>
          </w:tcPr>
          <w:p w14:paraId="53BF5B7B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5.2</w:t>
            </w:r>
            <w:r>
              <w:rPr>
                <w:rFonts w:ascii="Times New Roman" w:hAnsi="Times New Roman" w:cs="Times New Roman"/>
                <w:szCs w:val="21"/>
              </w:rPr>
              <w:t>7</w:t>
            </w:r>
          </w:p>
        </w:tc>
      </w:tr>
      <w:tr w:rsidR="002E20FF" w:rsidRPr="00044A23" w14:paraId="492530C9" w14:textId="77777777" w:rsidTr="005A7473">
        <w:trPr>
          <w:trHeight w:val="313"/>
          <w:jc w:val="center"/>
        </w:trPr>
        <w:tc>
          <w:tcPr>
            <w:tcW w:w="1548" w:type="dxa"/>
            <w:vMerge/>
          </w:tcPr>
          <w:p w14:paraId="0ABA71E4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93" w:type="dxa"/>
          </w:tcPr>
          <w:p w14:paraId="2DB00109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Casp8</w:t>
            </w:r>
          </w:p>
        </w:tc>
        <w:tc>
          <w:tcPr>
            <w:tcW w:w="1269" w:type="dxa"/>
            <w:shd w:val="clear" w:color="auto" w:fill="auto"/>
          </w:tcPr>
          <w:p w14:paraId="54247B81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4JJ7</w:t>
            </w:r>
          </w:p>
        </w:tc>
        <w:tc>
          <w:tcPr>
            <w:tcW w:w="988" w:type="dxa"/>
            <w:shd w:val="clear" w:color="auto" w:fill="D6FDB9"/>
          </w:tcPr>
          <w:p w14:paraId="16A2D769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8.56</w:t>
            </w:r>
          </w:p>
        </w:tc>
        <w:tc>
          <w:tcPr>
            <w:tcW w:w="987" w:type="dxa"/>
          </w:tcPr>
          <w:p w14:paraId="002E9EEE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5.95</w:t>
            </w:r>
          </w:p>
        </w:tc>
        <w:tc>
          <w:tcPr>
            <w:tcW w:w="987" w:type="dxa"/>
          </w:tcPr>
          <w:p w14:paraId="1793C464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4.87</w:t>
            </w:r>
          </w:p>
        </w:tc>
        <w:tc>
          <w:tcPr>
            <w:tcW w:w="987" w:type="dxa"/>
          </w:tcPr>
          <w:p w14:paraId="1AE1DF16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6.39</w:t>
            </w:r>
          </w:p>
        </w:tc>
        <w:tc>
          <w:tcPr>
            <w:tcW w:w="1129" w:type="dxa"/>
          </w:tcPr>
          <w:p w14:paraId="66381E05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6.72</w:t>
            </w:r>
          </w:p>
        </w:tc>
        <w:tc>
          <w:tcPr>
            <w:tcW w:w="1129" w:type="dxa"/>
          </w:tcPr>
          <w:p w14:paraId="11E49FBA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6.52</w:t>
            </w:r>
          </w:p>
        </w:tc>
        <w:tc>
          <w:tcPr>
            <w:tcW w:w="988" w:type="dxa"/>
            <w:shd w:val="clear" w:color="auto" w:fill="D6FDB9"/>
          </w:tcPr>
          <w:p w14:paraId="0AD06A5B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7.54</w:t>
            </w:r>
          </w:p>
        </w:tc>
        <w:tc>
          <w:tcPr>
            <w:tcW w:w="987" w:type="dxa"/>
          </w:tcPr>
          <w:p w14:paraId="788CD8FB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5.9</w:t>
            </w:r>
            <w:r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1189" w:type="dxa"/>
          </w:tcPr>
          <w:p w14:paraId="4E6D10AA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6.70</w:t>
            </w:r>
          </w:p>
        </w:tc>
      </w:tr>
      <w:tr w:rsidR="002E20FF" w:rsidRPr="00044A23" w14:paraId="0CF2521C" w14:textId="77777777" w:rsidTr="005A7473">
        <w:trPr>
          <w:trHeight w:val="328"/>
          <w:jc w:val="center"/>
        </w:trPr>
        <w:tc>
          <w:tcPr>
            <w:tcW w:w="1548" w:type="dxa"/>
            <w:vMerge/>
          </w:tcPr>
          <w:p w14:paraId="32CD5F7E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93" w:type="dxa"/>
          </w:tcPr>
          <w:p w14:paraId="0BD541C3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MLKL</w:t>
            </w:r>
          </w:p>
        </w:tc>
        <w:tc>
          <w:tcPr>
            <w:tcW w:w="1269" w:type="dxa"/>
            <w:shd w:val="clear" w:color="auto" w:fill="auto"/>
          </w:tcPr>
          <w:p w14:paraId="0F489947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4M67</w:t>
            </w:r>
          </w:p>
        </w:tc>
        <w:tc>
          <w:tcPr>
            <w:tcW w:w="988" w:type="dxa"/>
            <w:shd w:val="clear" w:color="auto" w:fill="D6FDB9"/>
          </w:tcPr>
          <w:p w14:paraId="6F2CFE8C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12.09</w:t>
            </w:r>
          </w:p>
        </w:tc>
        <w:tc>
          <w:tcPr>
            <w:tcW w:w="987" w:type="dxa"/>
          </w:tcPr>
          <w:p w14:paraId="2C2E452F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5.9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987" w:type="dxa"/>
            <w:shd w:val="clear" w:color="auto" w:fill="D6FDB9"/>
          </w:tcPr>
          <w:p w14:paraId="0620ED86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7.61</w:t>
            </w:r>
          </w:p>
        </w:tc>
        <w:tc>
          <w:tcPr>
            <w:tcW w:w="987" w:type="dxa"/>
            <w:shd w:val="clear" w:color="auto" w:fill="D6FDB9"/>
          </w:tcPr>
          <w:p w14:paraId="3844F22A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7.23</w:t>
            </w:r>
          </w:p>
        </w:tc>
        <w:tc>
          <w:tcPr>
            <w:tcW w:w="1129" w:type="dxa"/>
            <w:shd w:val="clear" w:color="auto" w:fill="D6FDB9"/>
          </w:tcPr>
          <w:p w14:paraId="480B0FD9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9.17</w:t>
            </w:r>
          </w:p>
        </w:tc>
        <w:tc>
          <w:tcPr>
            <w:tcW w:w="1129" w:type="dxa"/>
            <w:shd w:val="clear" w:color="auto" w:fill="D6FDB9"/>
          </w:tcPr>
          <w:p w14:paraId="6B6BC275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7.42</w:t>
            </w:r>
          </w:p>
        </w:tc>
        <w:tc>
          <w:tcPr>
            <w:tcW w:w="988" w:type="dxa"/>
            <w:shd w:val="clear" w:color="auto" w:fill="D6FDB9"/>
          </w:tcPr>
          <w:p w14:paraId="200FFF69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10.35</w:t>
            </w:r>
          </w:p>
        </w:tc>
        <w:tc>
          <w:tcPr>
            <w:tcW w:w="987" w:type="dxa"/>
            <w:shd w:val="clear" w:color="auto" w:fill="D6FDB9"/>
          </w:tcPr>
          <w:p w14:paraId="20C63131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8.02</w:t>
            </w:r>
          </w:p>
        </w:tc>
        <w:tc>
          <w:tcPr>
            <w:tcW w:w="1189" w:type="dxa"/>
            <w:shd w:val="clear" w:color="auto" w:fill="D6FDB9"/>
          </w:tcPr>
          <w:p w14:paraId="6E59FAAB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7.7</w:t>
            </w:r>
            <w:r>
              <w:rPr>
                <w:rFonts w:ascii="Times New Roman" w:hAnsi="Times New Roman" w:cs="Times New Roman"/>
                <w:szCs w:val="21"/>
              </w:rPr>
              <w:t>6</w:t>
            </w:r>
          </w:p>
        </w:tc>
      </w:tr>
      <w:tr w:rsidR="002E20FF" w:rsidRPr="00044A23" w14:paraId="12E8FFFC" w14:textId="77777777" w:rsidTr="005A7473">
        <w:trPr>
          <w:trHeight w:val="313"/>
          <w:jc w:val="center"/>
        </w:trPr>
        <w:tc>
          <w:tcPr>
            <w:tcW w:w="1548" w:type="dxa"/>
            <w:vMerge/>
          </w:tcPr>
          <w:p w14:paraId="4744A382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93" w:type="dxa"/>
          </w:tcPr>
          <w:p w14:paraId="2F4199EE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RIPK3</w:t>
            </w:r>
          </w:p>
        </w:tc>
        <w:tc>
          <w:tcPr>
            <w:tcW w:w="1269" w:type="dxa"/>
            <w:shd w:val="clear" w:color="auto" w:fill="auto"/>
          </w:tcPr>
          <w:p w14:paraId="02BB01ED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5V7Z</w:t>
            </w:r>
          </w:p>
        </w:tc>
        <w:tc>
          <w:tcPr>
            <w:tcW w:w="988" w:type="dxa"/>
            <w:shd w:val="clear" w:color="auto" w:fill="D6FDB9"/>
          </w:tcPr>
          <w:p w14:paraId="5B4598FE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7.7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987" w:type="dxa"/>
          </w:tcPr>
          <w:p w14:paraId="180B3573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3.8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987" w:type="dxa"/>
          </w:tcPr>
          <w:p w14:paraId="010E39D9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3.75</w:t>
            </w:r>
          </w:p>
        </w:tc>
        <w:tc>
          <w:tcPr>
            <w:tcW w:w="987" w:type="dxa"/>
          </w:tcPr>
          <w:p w14:paraId="19CDEEBC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4.53</w:t>
            </w:r>
          </w:p>
        </w:tc>
        <w:tc>
          <w:tcPr>
            <w:tcW w:w="1129" w:type="dxa"/>
          </w:tcPr>
          <w:p w14:paraId="0C4C5EEB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5.6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129" w:type="dxa"/>
          </w:tcPr>
          <w:p w14:paraId="68E21A53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4.4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988" w:type="dxa"/>
          </w:tcPr>
          <w:p w14:paraId="4518C625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5.45</w:t>
            </w:r>
          </w:p>
        </w:tc>
        <w:tc>
          <w:tcPr>
            <w:tcW w:w="987" w:type="dxa"/>
          </w:tcPr>
          <w:p w14:paraId="62764F75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5.5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189" w:type="dxa"/>
          </w:tcPr>
          <w:p w14:paraId="6FD3296C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5.74</w:t>
            </w:r>
          </w:p>
        </w:tc>
      </w:tr>
      <w:tr w:rsidR="002E20FF" w:rsidRPr="00044A23" w14:paraId="02EB5A55" w14:textId="77777777" w:rsidTr="005A7473">
        <w:trPr>
          <w:trHeight w:val="328"/>
          <w:jc w:val="center"/>
        </w:trPr>
        <w:tc>
          <w:tcPr>
            <w:tcW w:w="1548" w:type="dxa"/>
            <w:vMerge/>
          </w:tcPr>
          <w:p w14:paraId="0FB121D2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93" w:type="dxa"/>
          </w:tcPr>
          <w:p w14:paraId="196B1C68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TRADD</w:t>
            </w:r>
          </w:p>
        </w:tc>
        <w:tc>
          <w:tcPr>
            <w:tcW w:w="1269" w:type="dxa"/>
            <w:shd w:val="clear" w:color="auto" w:fill="auto"/>
          </w:tcPr>
          <w:p w14:paraId="3D2D6E37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5XME</w:t>
            </w:r>
          </w:p>
        </w:tc>
        <w:tc>
          <w:tcPr>
            <w:tcW w:w="988" w:type="dxa"/>
            <w:shd w:val="clear" w:color="auto" w:fill="D6FDB9"/>
          </w:tcPr>
          <w:p w14:paraId="12EA02CF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7.10</w:t>
            </w:r>
          </w:p>
        </w:tc>
        <w:tc>
          <w:tcPr>
            <w:tcW w:w="987" w:type="dxa"/>
          </w:tcPr>
          <w:p w14:paraId="367A75F9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4.30</w:t>
            </w:r>
          </w:p>
        </w:tc>
        <w:tc>
          <w:tcPr>
            <w:tcW w:w="987" w:type="dxa"/>
          </w:tcPr>
          <w:p w14:paraId="130CA2D5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3.9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987" w:type="dxa"/>
          </w:tcPr>
          <w:p w14:paraId="66CF82E5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4.57</w:t>
            </w:r>
          </w:p>
        </w:tc>
        <w:tc>
          <w:tcPr>
            <w:tcW w:w="1129" w:type="dxa"/>
          </w:tcPr>
          <w:p w14:paraId="41DD69E7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</w:t>
            </w:r>
            <w:r>
              <w:rPr>
                <w:rFonts w:ascii="Times New Roman" w:hAnsi="Times New Roman" w:cs="Times New Roman"/>
                <w:szCs w:val="21"/>
              </w:rPr>
              <w:t>.18</w:t>
            </w:r>
          </w:p>
        </w:tc>
        <w:tc>
          <w:tcPr>
            <w:tcW w:w="1129" w:type="dxa"/>
          </w:tcPr>
          <w:p w14:paraId="66348D2B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3.10</w:t>
            </w:r>
          </w:p>
        </w:tc>
        <w:tc>
          <w:tcPr>
            <w:tcW w:w="988" w:type="dxa"/>
          </w:tcPr>
          <w:p w14:paraId="0918AB0D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5.5</w:t>
            </w:r>
            <w:r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987" w:type="dxa"/>
          </w:tcPr>
          <w:p w14:paraId="1266D1F0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4.9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189" w:type="dxa"/>
          </w:tcPr>
          <w:p w14:paraId="0D90B138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4.73</w:t>
            </w:r>
          </w:p>
        </w:tc>
      </w:tr>
      <w:tr w:rsidR="002E20FF" w:rsidRPr="00044A23" w14:paraId="573EF632" w14:textId="77777777" w:rsidTr="005A7473">
        <w:trPr>
          <w:trHeight w:val="313"/>
          <w:jc w:val="center"/>
        </w:trPr>
        <w:tc>
          <w:tcPr>
            <w:tcW w:w="1548" w:type="dxa"/>
            <w:vMerge/>
          </w:tcPr>
          <w:p w14:paraId="19F53012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93" w:type="dxa"/>
          </w:tcPr>
          <w:p w14:paraId="6E41D710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RIPK1</w:t>
            </w:r>
          </w:p>
        </w:tc>
        <w:tc>
          <w:tcPr>
            <w:tcW w:w="1269" w:type="dxa"/>
            <w:shd w:val="clear" w:color="auto" w:fill="auto"/>
          </w:tcPr>
          <w:p w14:paraId="6EE47E51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6C3E</w:t>
            </w:r>
          </w:p>
        </w:tc>
        <w:tc>
          <w:tcPr>
            <w:tcW w:w="988" w:type="dxa"/>
            <w:shd w:val="clear" w:color="auto" w:fill="D6FDB9"/>
          </w:tcPr>
          <w:p w14:paraId="4ECECCDB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9.51</w:t>
            </w:r>
          </w:p>
        </w:tc>
        <w:tc>
          <w:tcPr>
            <w:tcW w:w="987" w:type="dxa"/>
          </w:tcPr>
          <w:p w14:paraId="6E95C8E5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5.74</w:t>
            </w:r>
          </w:p>
        </w:tc>
        <w:tc>
          <w:tcPr>
            <w:tcW w:w="987" w:type="dxa"/>
          </w:tcPr>
          <w:p w14:paraId="0348E325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6.77</w:t>
            </w:r>
          </w:p>
        </w:tc>
        <w:tc>
          <w:tcPr>
            <w:tcW w:w="987" w:type="dxa"/>
            <w:shd w:val="clear" w:color="auto" w:fill="D6FDB9"/>
          </w:tcPr>
          <w:p w14:paraId="1E3EAFED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</w:t>
            </w:r>
            <w:r>
              <w:rPr>
                <w:rFonts w:ascii="Times New Roman" w:hAnsi="Times New Roman" w:cs="Times New Roman"/>
                <w:szCs w:val="21"/>
              </w:rPr>
              <w:t>.51</w:t>
            </w:r>
          </w:p>
        </w:tc>
        <w:tc>
          <w:tcPr>
            <w:tcW w:w="1129" w:type="dxa"/>
            <w:shd w:val="clear" w:color="auto" w:fill="D6FDB9"/>
          </w:tcPr>
          <w:p w14:paraId="65EFD464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9.92</w:t>
            </w:r>
          </w:p>
        </w:tc>
        <w:tc>
          <w:tcPr>
            <w:tcW w:w="1129" w:type="dxa"/>
            <w:shd w:val="clear" w:color="auto" w:fill="D6FDB9"/>
          </w:tcPr>
          <w:p w14:paraId="3CB3E123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7.3</w:t>
            </w:r>
            <w:r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988" w:type="dxa"/>
            <w:shd w:val="clear" w:color="auto" w:fill="D6FDB9"/>
          </w:tcPr>
          <w:p w14:paraId="5BD0C944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</w:t>
            </w:r>
            <w:r>
              <w:rPr>
                <w:rFonts w:ascii="Times New Roman" w:hAnsi="Times New Roman" w:cs="Times New Roman"/>
                <w:szCs w:val="21"/>
              </w:rPr>
              <w:t>50</w:t>
            </w:r>
          </w:p>
        </w:tc>
        <w:tc>
          <w:tcPr>
            <w:tcW w:w="987" w:type="dxa"/>
            <w:shd w:val="clear" w:color="auto" w:fill="D6FDB9"/>
          </w:tcPr>
          <w:p w14:paraId="73C60F77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</w:t>
            </w:r>
            <w:r>
              <w:rPr>
                <w:rFonts w:ascii="Times New Roman" w:hAnsi="Times New Roman" w:cs="Times New Roman"/>
                <w:szCs w:val="21"/>
              </w:rPr>
              <w:t>.39</w:t>
            </w:r>
          </w:p>
        </w:tc>
        <w:tc>
          <w:tcPr>
            <w:tcW w:w="1189" w:type="dxa"/>
          </w:tcPr>
          <w:p w14:paraId="104C394D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6.06</w:t>
            </w:r>
          </w:p>
        </w:tc>
      </w:tr>
      <w:tr w:rsidR="002E20FF" w:rsidRPr="00044A23" w14:paraId="3A23D2DC" w14:textId="77777777" w:rsidTr="005A7473">
        <w:trPr>
          <w:trHeight w:val="328"/>
          <w:jc w:val="center"/>
        </w:trPr>
        <w:tc>
          <w:tcPr>
            <w:tcW w:w="1548" w:type="dxa"/>
            <w:vMerge/>
          </w:tcPr>
          <w:p w14:paraId="2577B0FC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93" w:type="dxa"/>
          </w:tcPr>
          <w:p w14:paraId="7BCD7EB2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TLR3</w:t>
            </w:r>
          </w:p>
        </w:tc>
        <w:tc>
          <w:tcPr>
            <w:tcW w:w="1269" w:type="dxa"/>
            <w:shd w:val="clear" w:color="auto" w:fill="auto"/>
          </w:tcPr>
          <w:p w14:paraId="158279FD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5GS0</w:t>
            </w:r>
          </w:p>
        </w:tc>
        <w:tc>
          <w:tcPr>
            <w:tcW w:w="988" w:type="dxa"/>
            <w:shd w:val="clear" w:color="auto" w:fill="D6FDB9"/>
          </w:tcPr>
          <w:p w14:paraId="498E942F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</w:t>
            </w:r>
            <w:r>
              <w:rPr>
                <w:rFonts w:ascii="Times New Roman" w:hAnsi="Times New Roman" w:cs="Times New Roman"/>
                <w:szCs w:val="21"/>
              </w:rPr>
              <w:t>40</w:t>
            </w:r>
          </w:p>
        </w:tc>
        <w:tc>
          <w:tcPr>
            <w:tcW w:w="987" w:type="dxa"/>
          </w:tcPr>
          <w:p w14:paraId="7DD7AE88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3.8</w:t>
            </w:r>
            <w:r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987" w:type="dxa"/>
          </w:tcPr>
          <w:p w14:paraId="564F80FB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4.4</w:t>
            </w:r>
            <w:r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987" w:type="dxa"/>
          </w:tcPr>
          <w:p w14:paraId="4313F47A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5.4</w:t>
            </w:r>
            <w:r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1129" w:type="dxa"/>
            <w:shd w:val="clear" w:color="auto" w:fill="D6FDB9"/>
          </w:tcPr>
          <w:p w14:paraId="6F96B73F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8.29</w:t>
            </w:r>
          </w:p>
        </w:tc>
        <w:tc>
          <w:tcPr>
            <w:tcW w:w="1129" w:type="dxa"/>
          </w:tcPr>
          <w:p w14:paraId="0400DE4E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3</w:t>
            </w:r>
            <w:r>
              <w:rPr>
                <w:rFonts w:ascii="Times New Roman" w:hAnsi="Times New Roman" w:cs="Times New Roman"/>
                <w:szCs w:val="21"/>
              </w:rPr>
              <w:t>.64</w:t>
            </w:r>
          </w:p>
        </w:tc>
        <w:tc>
          <w:tcPr>
            <w:tcW w:w="988" w:type="dxa"/>
            <w:shd w:val="clear" w:color="auto" w:fill="D6FDB9"/>
          </w:tcPr>
          <w:p w14:paraId="305D17E6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7.25</w:t>
            </w:r>
          </w:p>
        </w:tc>
        <w:tc>
          <w:tcPr>
            <w:tcW w:w="987" w:type="dxa"/>
          </w:tcPr>
          <w:p w14:paraId="7E6AA9EB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5.4</w:t>
            </w:r>
            <w:r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1189" w:type="dxa"/>
          </w:tcPr>
          <w:p w14:paraId="5D0594A1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5.05</w:t>
            </w:r>
          </w:p>
        </w:tc>
      </w:tr>
      <w:tr w:rsidR="002E20FF" w:rsidRPr="00044A23" w14:paraId="595AE616" w14:textId="77777777" w:rsidTr="005A7473">
        <w:trPr>
          <w:trHeight w:val="313"/>
          <w:jc w:val="center"/>
        </w:trPr>
        <w:tc>
          <w:tcPr>
            <w:tcW w:w="1548" w:type="dxa"/>
            <w:vMerge/>
          </w:tcPr>
          <w:p w14:paraId="0B5D0AC1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93" w:type="dxa"/>
          </w:tcPr>
          <w:p w14:paraId="0B7256DF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TRAF2</w:t>
            </w:r>
          </w:p>
        </w:tc>
        <w:tc>
          <w:tcPr>
            <w:tcW w:w="1269" w:type="dxa"/>
            <w:shd w:val="clear" w:color="auto" w:fill="auto"/>
          </w:tcPr>
          <w:p w14:paraId="3C7B6ACD" w14:textId="77777777" w:rsidR="002E20FF" w:rsidRPr="00044A23" w:rsidRDefault="002E20FF" w:rsidP="005A7473">
            <w:pPr>
              <w:tabs>
                <w:tab w:val="left" w:pos="600"/>
              </w:tabs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1CZY</w:t>
            </w:r>
          </w:p>
        </w:tc>
        <w:tc>
          <w:tcPr>
            <w:tcW w:w="988" w:type="dxa"/>
            <w:shd w:val="clear" w:color="auto" w:fill="D6FDB9"/>
          </w:tcPr>
          <w:p w14:paraId="65BD0061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8.7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987" w:type="dxa"/>
          </w:tcPr>
          <w:p w14:paraId="1EC47523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4.60</w:t>
            </w:r>
          </w:p>
        </w:tc>
        <w:tc>
          <w:tcPr>
            <w:tcW w:w="987" w:type="dxa"/>
          </w:tcPr>
          <w:p w14:paraId="71CE88C4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4.58</w:t>
            </w:r>
          </w:p>
        </w:tc>
        <w:tc>
          <w:tcPr>
            <w:tcW w:w="987" w:type="dxa"/>
          </w:tcPr>
          <w:p w14:paraId="1B61CB3B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6.34</w:t>
            </w:r>
          </w:p>
        </w:tc>
        <w:tc>
          <w:tcPr>
            <w:tcW w:w="1129" w:type="dxa"/>
            <w:shd w:val="clear" w:color="auto" w:fill="D6FDB9"/>
          </w:tcPr>
          <w:p w14:paraId="11BE4C03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7.5</w:t>
            </w:r>
            <w:r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1129" w:type="dxa"/>
          </w:tcPr>
          <w:p w14:paraId="4C76BDB2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4.4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988" w:type="dxa"/>
          </w:tcPr>
          <w:p w14:paraId="02582EC2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6.42</w:t>
            </w:r>
          </w:p>
        </w:tc>
        <w:tc>
          <w:tcPr>
            <w:tcW w:w="987" w:type="dxa"/>
          </w:tcPr>
          <w:p w14:paraId="0C067AD5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5.27</w:t>
            </w:r>
          </w:p>
        </w:tc>
        <w:tc>
          <w:tcPr>
            <w:tcW w:w="1189" w:type="dxa"/>
          </w:tcPr>
          <w:p w14:paraId="6FA2F341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5.27</w:t>
            </w:r>
          </w:p>
        </w:tc>
      </w:tr>
      <w:tr w:rsidR="002E20FF" w:rsidRPr="00044A23" w14:paraId="10F6D50F" w14:textId="77777777" w:rsidTr="005A7473">
        <w:trPr>
          <w:trHeight w:val="313"/>
          <w:jc w:val="center"/>
        </w:trPr>
        <w:tc>
          <w:tcPr>
            <w:tcW w:w="1548" w:type="dxa"/>
            <w:vMerge/>
          </w:tcPr>
          <w:p w14:paraId="0F39B0B0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93" w:type="dxa"/>
          </w:tcPr>
          <w:p w14:paraId="333C097C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FADD</w:t>
            </w:r>
          </w:p>
        </w:tc>
        <w:tc>
          <w:tcPr>
            <w:tcW w:w="1269" w:type="dxa"/>
            <w:shd w:val="clear" w:color="auto" w:fill="auto"/>
          </w:tcPr>
          <w:p w14:paraId="2144A0B5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1E3Y</w:t>
            </w:r>
          </w:p>
        </w:tc>
        <w:tc>
          <w:tcPr>
            <w:tcW w:w="988" w:type="dxa"/>
            <w:shd w:val="clear" w:color="auto" w:fill="D6FDB9"/>
          </w:tcPr>
          <w:p w14:paraId="60D5FE3E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8.4</w:t>
            </w:r>
            <w:r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987" w:type="dxa"/>
          </w:tcPr>
          <w:p w14:paraId="0C877D19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</w:t>
            </w:r>
            <w:r>
              <w:rPr>
                <w:rFonts w:ascii="Times New Roman" w:hAnsi="Times New Roman" w:cs="Times New Roman"/>
                <w:szCs w:val="21"/>
              </w:rPr>
              <w:t>.00</w:t>
            </w:r>
          </w:p>
        </w:tc>
        <w:tc>
          <w:tcPr>
            <w:tcW w:w="987" w:type="dxa"/>
          </w:tcPr>
          <w:p w14:paraId="44D6E320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4.58</w:t>
            </w:r>
          </w:p>
        </w:tc>
        <w:tc>
          <w:tcPr>
            <w:tcW w:w="987" w:type="dxa"/>
          </w:tcPr>
          <w:p w14:paraId="02D42190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5.7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129" w:type="dxa"/>
          </w:tcPr>
          <w:p w14:paraId="1F184A1C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6.5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129" w:type="dxa"/>
          </w:tcPr>
          <w:p w14:paraId="01DFE1E1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4.8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988" w:type="dxa"/>
          </w:tcPr>
          <w:p w14:paraId="04E926B8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6.28</w:t>
            </w:r>
          </w:p>
        </w:tc>
        <w:tc>
          <w:tcPr>
            <w:tcW w:w="987" w:type="dxa"/>
          </w:tcPr>
          <w:p w14:paraId="7F7F1A3D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6.3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189" w:type="dxa"/>
          </w:tcPr>
          <w:p w14:paraId="4A1E8C3D" w14:textId="77777777" w:rsidR="002E20FF" w:rsidRPr="00044A23" w:rsidRDefault="002E20FF" w:rsidP="005A7473">
            <w:pPr>
              <w:rPr>
                <w:rFonts w:ascii="Times New Roman" w:hAnsi="Times New Roman" w:cs="Times New Roman"/>
                <w:szCs w:val="21"/>
              </w:rPr>
            </w:pPr>
            <w:r w:rsidRPr="00044A23">
              <w:rPr>
                <w:rFonts w:ascii="Times New Roman" w:hAnsi="Times New Roman" w:cs="Times New Roman"/>
                <w:szCs w:val="21"/>
              </w:rPr>
              <w:t>5.2</w:t>
            </w:r>
            <w:r>
              <w:rPr>
                <w:rFonts w:ascii="Times New Roman" w:hAnsi="Times New Roman" w:cs="Times New Roman"/>
                <w:szCs w:val="21"/>
              </w:rPr>
              <w:t>6</w:t>
            </w:r>
          </w:p>
        </w:tc>
      </w:tr>
    </w:tbl>
    <w:p w14:paraId="68584C35" w14:textId="77777777" w:rsidR="002E20FF" w:rsidRDefault="002E20FF" w:rsidP="002E20FF">
      <w:pPr>
        <w:sectPr w:rsidR="002E20FF" w:rsidSect="00084E13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tbl>
      <w:tblPr>
        <w:tblStyle w:val="a7"/>
        <w:tblpPr w:leftFromText="180" w:rightFromText="180" w:vertAnchor="text" w:horzAnchor="margin" w:tblpXSpec="center" w:tblpY="361"/>
        <w:tblOverlap w:val="never"/>
        <w:tblW w:w="14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7"/>
        <w:gridCol w:w="1345"/>
        <w:gridCol w:w="852"/>
        <w:gridCol w:w="808"/>
        <w:gridCol w:w="979"/>
        <w:gridCol w:w="868"/>
        <w:gridCol w:w="760"/>
        <w:gridCol w:w="1416"/>
        <w:gridCol w:w="1418"/>
        <w:gridCol w:w="4108"/>
      </w:tblGrid>
      <w:tr w:rsidR="00246BF6" w:rsidRPr="007C78D2" w14:paraId="656E5C95" w14:textId="77777777" w:rsidTr="00145D27">
        <w:trPr>
          <w:trHeight w:val="699"/>
          <w:ins w:id="242" w:author="Sheng Xiao" w:date="2024-07-06T03:04:00Z"/>
        </w:trPr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</w:tcPr>
          <w:p w14:paraId="79579180" w14:textId="77777777" w:rsidR="00246BF6" w:rsidRPr="007C78D2" w:rsidRDefault="00246BF6" w:rsidP="00145D27">
            <w:pPr>
              <w:rPr>
                <w:ins w:id="243" w:author="Sheng Xiao" w:date="2024-07-06T03:04:00Z" w16du:dateUtc="2024-07-05T19:04:00Z"/>
                <w:rFonts w:ascii="Times New Roman" w:hAnsi="Times New Roman" w:cs="Times New Roman"/>
              </w:rPr>
            </w:pPr>
            <w:ins w:id="244" w:author="Sheng Xiao" w:date="2024-07-06T03:04:00Z" w16du:dateUtc="2024-07-05T19:04:00Z">
              <w:r>
                <w:rPr>
                  <w:rFonts w:ascii="Times New Roman" w:hAnsi="Times New Roman" w:cs="Times New Roman"/>
                </w:rPr>
                <w:lastRenderedPageBreak/>
                <w:t>Component</w:t>
              </w:r>
            </w:ins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</w:tcPr>
          <w:p w14:paraId="2F75D02A" w14:textId="77777777" w:rsidR="00246BF6" w:rsidRPr="007C78D2" w:rsidRDefault="00246BF6" w:rsidP="00145D27">
            <w:pPr>
              <w:ind w:firstLineChars="50" w:firstLine="105"/>
              <w:rPr>
                <w:ins w:id="245" w:author="Sheng Xiao" w:date="2024-07-06T03:04:00Z" w16du:dateUtc="2024-07-05T19:04:00Z"/>
                <w:rFonts w:ascii="Times New Roman" w:hAnsi="Times New Roman" w:cs="Times New Roman"/>
              </w:rPr>
            </w:pPr>
            <w:ins w:id="246" w:author="Sheng Xiao" w:date="2024-07-06T03:04:00Z" w16du:dateUtc="2024-07-05T19:04:00Z">
              <w:r>
                <w:rPr>
                  <w:rFonts w:ascii="Times New Roman" w:hAnsi="Times New Roman" w:cs="Times New Roman"/>
                </w:rPr>
                <w:t xml:space="preserve">Target </w:t>
              </w:r>
              <w:r>
                <w:rPr>
                  <w:rFonts w:ascii="Times New Roman" w:hAnsi="Times New Roman" w:cs="Times New Roman" w:hint="eastAsia"/>
                </w:rPr>
                <w:t>P</w:t>
              </w:r>
              <w:r>
                <w:rPr>
                  <w:rFonts w:ascii="Times New Roman" w:hAnsi="Times New Roman" w:cs="Times New Roman"/>
                </w:rPr>
                <w:t>rotein</w:t>
              </w:r>
            </w:ins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14:paraId="55BFAE0D" w14:textId="77777777" w:rsidR="00246BF6" w:rsidRPr="007C78D2" w:rsidRDefault="00246BF6" w:rsidP="00145D27">
            <w:pPr>
              <w:rPr>
                <w:ins w:id="247" w:author="Sheng Xiao" w:date="2024-07-06T03:04:00Z" w16du:dateUtc="2024-07-05T19:04:00Z"/>
                <w:rFonts w:ascii="Times New Roman" w:hAnsi="Times New Roman" w:cs="Times New Roman"/>
              </w:rPr>
            </w:pPr>
            <w:ins w:id="248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PDB ID</w:t>
              </w:r>
            </w:ins>
          </w:p>
        </w:tc>
        <w:tc>
          <w:tcPr>
            <w:tcW w:w="808" w:type="dxa"/>
            <w:tcBorders>
              <w:top w:val="single" w:sz="4" w:space="0" w:color="auto"/>
              <w:bottom w:val="single" w:sz="4" w:space="0" w:color="auto"/>
            </w:tcBorders>
          </w:tcPr>
          <w:p w14:paraId="35851DE9" w14:textId="77777777" w:rsidR="00246BF6" w:rsidRPr="007C78D2" w:rsidRDefault="00246BF6" w:rsidP="00145D27">
            <w:pPr>
              <w:rPr>
                <w:ins w:id="249" w:author="Sheng Xiao" w:date="2024-07-06T03:04:00Z" w16du:dateUtc="2024-07-05T19:04:00Z"/>
                <w:rFonts w:ascii="Times New Roman" w:hAnsi="Times New Roman" w:cs="Times New Roman"/>
              </w:rPr>
            </w:pPr>
            <w:ins w:id="250" w:author="Sheng Xiao" w:date="2024-07-06T03:04:00Z" w16du:dateUtc="2024-07-05T19:04:00Z">
              <w:r>
                <w:rPr>
                  <w:rFonts w:ascii="Times New Roman" w:hAnsi="Times New Roman" w:cs="Times New Roman"/>
                </w:rPr>
                <w:t>T</w:t>
              </w:r>
              <w:r w:rsidRPr="007C78D2">
                <w:rPr>
                  <w:rFonts w:ascii="Times New Roman" w:hAnsi="Times New Roman" w:cs="Times New Roman"/>
                </w:rPr>
                <w:t>otal score</w:t>
              </w:r>
            </w:ins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14:paraId="4ED950C8" w14:textId="77777777" w:rsidR="00246BF6" w:rsidRPr="007C78D2" w:rsidRDefault="00246BF6" w:rsidP="00145D27">
            <w:pPr>
              <w:rPr>
                <w:ins w:id="251" w:author="Sheng Xiao" w:date="2024-07-06T03:04:00Z" w16du:dateUtc="2024-07-05T19:04:00Z"/>
                <w:rFonts w:ascii="Times New Roman" w:hAnsi="Times New Roman" w:cs="Times New Roman"/>
              </w:rPr>
            </w:pPr>
            <w:ins w:id="252" w:author="Sheng Xiao" w:date="2024-07-06T03:04:00Z" w16du:dateUtc="2024-07-05T19:04:00Z">
              <w:r>
                <w:rPr>
                  <w:rFonts w:ascii="Times New Roman" w:hAnsi="Times New Roman" w:cs="Times New Roman"/>
                </w:rPr>
                <w:t>C</w:t>
              </w:r>
              <w:r w:rsidRPr="007C78D2">
                <w:rPr>
                  <w:rFonts w:ascii="Times New Roman" w:hAnsi="Times New Roman" w:cs="Times New Roman"/>
                </w:rPr>
                <w:t>rash</w:t>
              </w:r>
            </w:ins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</w:tcPr>
          <w:p w14:paraId="01FCDA08" w14:textId="77777777" w:rsidR="00246BF6" w:rsidRPr="007C78D2" w:rsidRDefault="00246BF6" w:rsidP="00145D27">
            <w:pPr>
              <w:rPr>
                <w:ins w:id="253" w:author="Sheng Xiao" w:date="2024-07-06T03:04:00Z" w16du:dateUtc="2024-07-05T19:04:00Z"/>
                <w:rFonts w:ascii="Times New Roman" w:hAnsi="Times New Roman" w:cs="Times New Roman"/>
              </w:rPr>
            </w:pPr>
            <w:ins w:id="254" w:author="Sheng Xiao" w:date="2024-07-06T03:04:00Z" w16du:dateUtc="2024-07-05T19:04:00Z">
              <w:r>
                <w:rPr>
                  <w:rFonts w:ascii="Times New Roman" w:hAnsi="Times New Roman" w:cs="Times New Roman"/>
                </w:rPr>
                <w:t>P</w:t>
              </w:r>
              <w:r w:rsidRPr="007C78D2">
                <w:rPr>
                  <w:rFonts w:ascii="Times New Roman" w:hAnsi="Times New Roman" w:cs="Times New Roman"/>
                </w:rPr>
                <w:t>olar</w:t>
              </w:r>
            </w:ins>
          </w:p>
        </w:tc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</w:tcPr>
          <w:p w14:paraId="5C45226C" w14:textId="77777777" w:rsidR="00246BF6" w:rsidRPr="007C78D2" w:rsidRDefault="00246BF6" w:rsidP="00145D27">
            <w:pPr>
              <w:rPr>
                <w:ins w:id="255" w:author="Sheng Xiao" w:date="2024-07-06T03:04:00Z" w16du:dateUtc="2024-07-05T19:04:00Z"/>
                <w:rFonts w:ascii="Times New Roman" w:hAnsi="Times New Roman" w:cs="Times New Roman"/>
              </w:rPr>
            </w:pPr>
            <w:ins w:id="256" w:author="Sheng Xiao" w:date="2024-07-06T03:04:00Z" w16du:dateUtc="2024-07-05T19:04:00Z">
              <w:r>
                <w:rPr>
                  <w:rFonts w:ascii="Times New Roman" w:hAnsi="Times New Roman" w:cs="Times New Roman"/>
                </w:rPr>
                <w:t>S</w:t>
              </w:r>
              <w:r w:rsidRPr="007C78D2">
                <w:rPr>
                  <w:rFonts w:ascii="Times New Roman" w:hAnsi="Times New Roman" w:cs="Times New Roman"/>
                </w:rPr>
                <w:t>train</w:t>
              </w:r>
            </w:ins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</w:tcPr>
          <w:p w14:paraId="634667F2" w14:textId="77777777" w:rsidR="00246BF6" w:rsidRPr="007C78D2" w:rsidRDefault="00246BF6" w:rsidP="00145D27">
            <w:pPr>
              <w:rPr>
                <w:ins w:id="257" w:author="Sheng Xiao" w:date="2024-07-06T03:04:00Z" w16du:dateUtc="2024-07-05T19:04:00Z"/>
                <w:rFonts w:ascii="Times New Roman" w:hAnsi="Times New Roman" w:cs="Times New Roman"/>
              </w:rPr>
            </w:pPr>
            <w:ins w:id="258" w:author="Sheng Xiao" w:date="2024-07-06T03:04:00Z" w16du:dateUtc="2024-07-05T19:04:00Z">
              <w:r>
                <w:rPr>
                  <w:rFonts w:ascii="Times New Roman" w:hAnsi="Times New Roman" w:cs="Times New Roman"/>
                </w:rPr>
                <w:t>H</w:t>
              </w:r>
              <w:r w:rsidRPr="007C78D2">
                <w:rPr>
                  <w:rFonts w:ascii="Times New Roman" w:hAnsi="Times New Roman" w:cs="Times New Roman"/>
                </w:rPr>
                <w:t>ydrophobic bond number</w:t>
              </w:r>
            </w:ins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1F0E902C" w14:textId="77777777" w:rsidR="00246BF6" w:rsidRPr="007C78D2" w:rsidRDefault="00246BF6" w:rsidP="00145D27">
            <w:pPr>
              <w:rPr>
                <w:ins w:id="259" w:author="Sheng Xiao" w:date="2024-07-06T03:04:00Z" w16du:dateUtc="2024-07-05T19:04:00Z"/>
                <w:rFonts w:ascii="Times New Roman" w:hAnsi="Times New Roman" w:cs="Times New Roman"/>
              </w:rPr>
            </w:pPr>
            <w:ins w:id="260" w:author="Sheng Xiao" w:date="2024-07-06T03:04:00Z" w16du:dateUtc="2024-07-05T19:04:00Z">
              <w:r>
                <w:rPr>
                  <w:rFonts w:ascii="Times New Roman" w:hAnsi="Times New Roman" w:cs="Times New Roman"/>
                </w:rPr>
                <w:t>H</w:t>
              </w:r>
              <w:r w:rsidRPr="007C78D2">
                <w:rPr>
                  <w:rFonts w:ascii="Times New Roman" w:hAnsi="Times New Roman" w:cs="Times New Roman"/>
                </w:rPr>
                <w:t>ydrogen bond number</w:t>
              </w:r>
            </w:ins>
          </w:p>
        </w:tc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</w:tcPr>
          <w:p w14:paraId="0CBDB8FC" w14:textId="77777777" w:rsidR="00246BF6" w:rsidRPr="007C78D2" w:rsidRDefault="00246BF6" w:rsidP="00145D27">
            <w:pPr>
              <w:rPr>
                <w:ins w:id="261" w:author="Sheng Xiao" w:date="2024-07-06T03:04:00Z" w16du:dateUtc="2024-07-05T19:04:00Z"/>
                <w:rFonts w:ascii="Times New Roman" w:hAnsi="Times New Roman" w:cs="Times New Roman"/>
              </w:rPr>
            </w:pPr>
            <w:ins w:id="262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Residues involved in hydrogen bond formation</w:t>
              </w:r>
            </w:ins>
          </w:p>
        </w:tc>
      </w:tr>
      <w:tr w:rsidR="00246BF6" w:rsidRPr="007C78D2" w14:paraId="43D55CF9" w14:textId="77777777" w:rsidTr="00145D27">
        <w:trPr>
          <w:trHeight w:val="320"/>
          <w:ins w:id="263" w:author="Sheng Xiao" w:date="2024-07-06T03:04:00Z"/>
        </w:trPr>
        <w:tc>
          <w:tcPr>
            <w:tcW w:w="1477" w:type="dxa"/>
            <w:vMerge w:val="restart"/>
            <w:tcBorders>
              <w:top w:val="single" w:sz="4" w:space="0" w:color="auto"/>
            </w:tcBorders>
          </w:tcPr>
          <w:p w14:paraId="55E2B371" w14:textId="77777777" w:rsidR="00246BF6" w:rsidRPr="007C78D2" w:rsidRDefault="00246BF6" w:rsidP="00145D27">
            <w:pPr>
              <w:rPr>
                <w:ins w:id="264" w:author="Sheng Xiao" w:date="2024-07-06T03:04:00Z" w16du:dateUtc="2024-07-05T19:04:00Z"/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ins w:id="265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Obtusin</w:t>
              </w:r>
              <w:proofErr w:type="spellEnd"/>
            </w:ins>
          </w:p>
        </w:tc>
        <w:tc>
          <w:tcPr>
            <w:tcW w:w="1345" w:type="dxa"/>
          </w:tcPr>
          <w:p w14:paraId="750AE4CB" w14:textId="77777777" w:rsidR="00246BF6" w:rsidRPr="007C78D2" w:rsidRDefault="00246BF6" w:rsidP="00145D27">
            <w:pPr>
              <w:rPr>
                <w:ins w:id="266" w:author="Sheng Xiao" w:date="2024-07-06T03:04:00Z" w16du:dateUtc="2024-07-05T19:04:00Z"/>
                <w:rFonts w:ascii="Times New Roman" w:hAnsi="Times New Roman" w:cs="Times New Roman"/>
              </w:rPr>
            </w:pPr>
            <w:ins w:id="267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Rac1</w:t>
              </w:r>
            </w:ins>
          </w:p>
        </w:tc>
        <w:tc>
          <w:tcPr>
            <w:tcW w:w="852" w:type="dxa"/>
          </w:tcPr>
          <w:p w14:paraId="3DF82B6B" w14:textId="77777777" w:rsidR="00246BF6" w:rsidRPr="007C78D2" w:rsidRDefault="00246BF6" w:rsidP="00145D27">
            <w:pPr>
              <w:widowControl/>
              <w:rPr>
                <w:ins w:id="268" w:author="Sheng Xiao" w:date="2024-07-06T03:04:00Z" w16du:dateUtc="2024-07-05T19:04:00Z"/>
                <w:rFonts w:ascii="Times New Roman" w:hAnsi="Times New Roman" w:cs="Times New Roman"/>
                <w:color w:val="000000"/>
                <w:sz w:val="22"/>
              </w:rPr>
            </w:pPr>
            <w:ins w:id="269" w:author="Sheng Xiao" w:date="2024-07-06T03:04:00Z" w16du:dateUtc="2024-07-05T19:04:00Z">
              <w:r w:rsidRPr="007C78D2">
                <w:rPr>
                  <w:rFonts w:ascii="Times New Roman" w:hAnsi="Times New Roman" w:cs="Times New Roman"/>
                  <w:color w:val="000000"/>
                  <w:sz w:val="22"/>
                </w:rPr>
                <w:t>2RMK</w:t>
              </w:r>
            </w:ins>
          </w:p>
        </w:tc>
        <w:tc>
          <w:tcPr>
            <w:tcW w:w="808" w:type="dxa"/>
          </w:tcPr>
          <w:p w14:paraId="74A68275" w14:textId="77777777" w:rsidR="00246BF6" w:rsidRPr="007C78D2" w:rsidRDefault="00246BF6" w:rsidP="00145D27">
            <w:pPr>
              <w:rPr>
                <w:ins w:id="270" w:author="Sheng Xiao" w:date="2024-07-06T03:04:00Z" w16du:dateUtc="2024-07-05T19:04:00Z"/>
                <w:rFonts w:ascii="Times New Roman" w:hAnsi="Times New Roman" w:cs="Times New Roman"/>
              </w:rPr>
            </w:pPr>
            <w:ins w:id="271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10.4</w:t>
              </w:r>
              <w:r>
                <w:rPr>
                  <w:rFonts w:ascii="Times New Roman" w:hAnsi="Times New Roman" w:cs="Times New Roman"/>
                </w:rPr>
                <w:t>8</w:t>
              </w:r>
            </w:ins>
          </w:p>
        </w:tc>
        <w:tc>
          <w:tcPr>
            <w:tcW w:w="979" w:type="dxa"/>
          </w:tcPr>
          <w:p w14:paraId="32E7B37F" w14:textId="77777777" w:rsidR="00246BF6" w:rsidRPr="007C78D2" w:rsidRDefault="00246BF6" w:rsidP="00145D27">
            <w:pPr>
              <w:rPr>
                <w:ins w:id="272" w:author="Sheng Xiao" w:date="2024-07-06T03:04:00Z" w16du:dateUtc="2024-07-05T19:04:00Z"/>
                <w:rFonts w:ascii="Times New Roman" w:hAnsi="Times New Roman" w:cs="Times New Roman"/>
              </w:rPr>
            </w:pPr>
            <w:ins w:id="273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-2.02</w:t>
              </w:r>
              <w:r>
                <w:rPr>
                  <w:rFonts w:ascii="Times New Roman" w:hAnsi="Times New Roman" w:cs="Times New Roman"/>
                </w:rPr>
                <w:t xml:space="preserve"> </w:t>
              </w:r>
            </w:ins>
          </w:p>
        </w:tc>
        <w:tc>
          <w:tcPr>
            <w:tcW w:w="868" w:type="dxa"/>
          </w:tcPr>
          <w:p w14:paraId="7DDDE5AD" w14:textId="77777777" w:rsidR="00246BF6" w:rsidRPr="007C78D2" w:rsidRDefault="00246BF6" w:rsidP="00145D27">
            <w:pPr>
              <w:rPr>
                <w:ins w:id="274" w:author="Sheng Xiao" w:date="2024-07-06T03:04:00Z" w16du:dateUtc="2024-07-05T19:04:00Z"/>
                <w:rFonts w:ascii="Times New Roman" w:hAnsi="Times New Roman" w:cs="Times New Roman"/>
              </w:rPr>
            </w:pPr>
            <w:ins w:id="275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5.14</w:t>
              </w:r>
              <w:r>
                <w:rPr>
                  <w:rFonts w:ascii="Times New Roman" w:hAnsi="Times New Roman" w:cs="Times New Roman"/>
                </w:rPr>
                <w:t xml:space="preserve"> </w:t>
              </w:r>
            </w:ins>
          </w:p>
        </w:tc>
        <w:tc>
          <w:tcPr>
            <w:tcW w:w="760" w:type="dxa"/>
          </w:tcPr>
          <w:p w14:paraId="44C1162F" w14:textId="77777777" w:rsidR="00246BF6" w:rsidRPr="007C78D2" w:rsidRDefault="00246BF6" w:rsidP="00145D27">
            <w:pPr>
              <w:rPr>
                <w:ins w:id="276" w:author="Sheng Xiao" w:date="2024-07-06T03:04:00Z" w16du:dateUtc="2024-07-05T19:04:00Z"/>
                <w:rFonts w:ascii="Times New Roman" w:hAnsi="Times New Roman" w:cs="Times New Roman"/>
              </w:rPr>
            </w:pPr>
            <w:ins w:id="277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2.1</w:t>
              </w:r>
              <w:r>
                <w:rPr>
                  <w:rFonts w:ascii="Times New Roman" w:hAnsi="Times New Roman" w:cs="Times New Roman"/>
                </w:rPr>
                <w:t>4</w:t>
              </w:r>
            </w:ins>
          </w:p>
        </w:tc>
        <w:tc>
          <w:tcPr>
            <w:tcW w:w="1416" w:type="dxa"/>
          </w:tcPr>
          <w:p w14:paraId="3E7CD820" w14:textId="77777777" w:rsidR="00246BF6" w:rsidRPr="007C78D2" w:rsidRDefault="00246BF6" w:rsidP="00145D27">
            <w:pPr>
              <w:rPr>
                <w:ins w:id="278" w:author="Sheng Xiao" w:date="2024-07-06T03:04:00Z" w16du:dateUtc="2024-07-05T19:04:00Z"/>
                <w:rFonts w:ascii="Times New Roman" w:hAnsi="Times New Roman" w:cs="Times New Roman"/>
              </w:rPr>
            </w:pPr>
            <w:ins w:id="279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7</w:t>
              </w:r>
            </w:ins>
          </w:p>
        </w:tc>
        <w:tc>
          <w:tcPr>
            <w:tcW w:w="1418" w:type="dxa"/>
          </w:tcPr>
          <w:p w14:paraId="567C0F4D" w14:textId="77777777" w:rsidR="00246BF6" w:rsidRPr="007C78D2" w:rsidRDefault="00246BF6" w:rsidP="00145D27">
            <w:pPr>
              <w:rPr>
                <w:ins w:id="280" w:author="Sheng Xiao" w:date="2024-07-06T03:04:00Z" w16du:dateUtc="2024-07-05T19:04:00Z"/>
                <w:rFonts w:ascii="Times New Roman" w:hAnsi="Times New Roman" w:cs="Times New Roman"/>
              </w:rPr>
            </w:pPr>
            <w:ins w:id="281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3</w:t>
              </w:r>
            </w:ins>
          </w:p>
        </w:tc>
        <w:tc>
          <w:tcPr>
            <w:tcW w:w="4108" w:type="dxa"/>
          </w:tcPr>
          <w:p w14:paraId="7063E858" w14:textId="77777777" w:rsidR="00246BF6" w:rsidRPr="007C78D2" w:rsidRDefault="00246BF6" w:rsidP="00145D27">
            <w:pPr>
              <w:rPr>
                <w:ins w:id="282" w:author="Sheng Xiao" w:date="2024-07-06T03:04:00Z" w16du:dateUtc="2024-07-05T19:04:00Z"/>
                <w:rFonts w:ascii="Times New Roman" w:hAnsi="Times New Roman" w:cs="Times New Roman"/>
              </w:rPr>
            </w:pPr>
            <w:ins w:id="283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Ala159(A), Lys116(A), Ser158(A)</w:t>
              </w:r>
            </w:ins>
          </w:p>
        </w:tc>
      </w:tr>
      <w:tr w:rsidR="00246BF6" w:rsidRPr="007C78D2" w14:paraId="66E27323" w14:textId="77777777" w:rsidTr="00145D27">
        <w:trPr>
          <w:trHeight w:val="304"/>
          <w:ins w:id="284" w:author="Sheng Xiao" w:date="2024-07-06T03:04:00Z"/>
        </w:trPr>
        <w:tc>
          <w:tcPr>
            <w:tcW w:w="1477" w:type="dxa"/>
            <w:vMerge/>
          </w:tcPr>
          <w:p w14:paraId="6B5C9099" w14:textId="77777777" w:rsidR="00246BF6" w:rsidRPr="007C78D2" w:rsidRDefault="00246BF6" w:rsidP="00145D27">
            <w:pPr>
              <w:rPr>
                <w:ins w:id="285" w:author="Sheng Xiao" w:date="2024-07-06T03:04:00Z" w16du:dateUtc="2024-07-05T19:04:00Z"/>
                <w:rFonts w:ascii="Times New Roman" w:hAnsi="Times New Roman" w:cs="Times New Roman"/>
              </w:rPr>
            </w:pPr>
          </w:p>
        </w:tc>
        <w:tc>
          <w:tcPr>
            <w:tcW w:w="1345" w:type="dxa"/>
          </w:tcPr>
          <w:p w14:paraId="59243D1C" w14:textId="77777777" w:rsidR="00246BF6" w:rsidRPr="007C78D2" w:rsidRDefault="00246BF6" w:rsidP="00145D27">
            <w:pPr>
              <w:widowControl/>
              <w:rPr>
                <w:ins w:id="286" w:author="Sheng Xiao" w:date="2024-07-06T03:04:00Z" w16du:dateUtc="2024-07-05T19:04:00Z"/>
                <w:rFonts w:ascii="Times New Roman" w:hAnsi="Times New Roman" w:cs="Times New Roman"/>
                <w:color w:val="000000"/>
                <w:sz w:val="22"/>
              </w:rPr>
            </w:pPr>
            <w:ins w:id="287" w:author="Sheng Xiao" w:date="2024-07-06T03:04:00Z" w16du:dateUtc="2024-07-05T19:04:00Z">
              <w:r w:rsidRPr="007C78D2">
                <w:rPr>
                  <w:rFonts w:ascii="Times New Roman" w:hAnsi="Times New Roman" w:cs="Times New Roman"/>
                  <w:color w:val="000000"/>
                  <w:sz w:val="22"/>
                </w:rPr>
                <w:t>F-actin</w:t>
              </w:r>
            </w:ins>
          </w:p>
        </w:tc>
        <w:tc>
          <w:tcPr>
            <w:tcW w:w="852" w:type="dxa"/>
          </w:tcPr>
          <w:p w14:paraId="5E493B01" w14:textId="77777777" w:rsidR="00246BF6" w:rsidRPr="007C78D2" w:rsidRDefault="00246BF6" w:rsidP="00145D27">
            <w:pPr>
              <w:widowControl/>
              <w:rPr>
                <w:ins w:id="288" w:author="Sheng Xiao" w:date="2024-07-06T03:04:00Z" w16du:dateUtc="2024-07-05T19:04:00Z"/>
                <w:rFonts w:ascii="Times New Roman" w:hAnsi="Times New Roman" w:cs="Times New Roman"/>
                <w:color w:val="000000"/>
                <w:sz w:val="22"/>
              </w:rPr>
            </w:pPr>
            <w:ins w:id="289" w:author="Sheng Xiao" w:date="2024-07-06T03:04:00Z" w16du:dateUtc="2024-07-05T19:04:00Z">
              <w:r w:rsidRPr="007C78D2">
                <w:rPr>
                  <w:rFonts w:ascii="Times New Roman" w:hAnsi="Times New Roman" w:cs="Times New Roman"/>
                  <w:color w:val="000000"/>
                  <w:sz w:val="22"/>
                </w:rPr>
                <w:t>3W3D</w:t>
              </w:r>
            </w:ins>
          </w:p>
        </w:tc>
        <w:tc>
          <w:tcPr>
            <w:tcW w:w="808" w:type="dxa"/>
          </w:tcPr>
          <w:p w14:paraId="3A697B6B" w14:textId="77777777" w:rsidR="00246BF6" w:rsidRPr="007C78D2" w:rsidRDefault="00246BF6" w:rsidP="00145D27">
            <w:pPr>
              <w:rPr>
                <w:ins w:id="290" w:author="Sheng Xiao" w:date="2024-07-06T03:04:00Z" w16du:dateUtc="2024-07-05T19:04:00Z"/>
                <w:rFonts w:ascii="Times New Roman" w:hAnsi="Times New Roman" w:cs="Times New Roman"/>
              </w:rPr>
            </w:pPr>
            <w:ins w:id="291" w:author="Sheng Xiao" w:date="2024-07-06T03:04:00Z" w16du:dateUtc="2024-07-05T19:04:00Z">
              <w:r>
                <w:rPr>
                  <w:rFonts w:ascii="Times New Roman" w:hAnsi="Times New Roman" w:cs="Times New Roman"/>
                </w:rPr>
                <w:t>9.91</w:t>
              </w:r>
            </w:ins>
          </w:p>
        </w:tc>
        <w:tc>
          <w:tcPr>
            <w:tcW w:w="979" w:type="dxa"/>
          </w:tcPr>
          <w:p w14:paraId="7BB07A7B" w14:textId="77777777" w:rsidR="00246BF6" w:rsidRPr="007C78D2" w:rsidRDefault="00246BF6" w:rsidP="00145D27">
            <w:pPr>
              <w:rPr>
                <w:ins w:id="292" w:author="Sheng Xiao" w:date="2024-07-06T03:04:00Z" w16du:dateUtc="2024-07-05T19:04:00Z"/>
                <w:rFonts w:ascii="Times New Roman" w:hAnsi="Times New Roman" w:cs="Times New Roman"/>
              </w:rPr>
            </w:pPr>
            <w:ins w:id="293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-1.1</w:t>
              </w:r>
              <w:r>
                <w:rPr>
                  <w:rFonts w:ascii="Times New Roman" w:hAnsi="Times New Roman" w:cs="Times New Roman"/>
                </w:rPr>
                <w:t>1</w:t>
              </w:r>
            </w:ins>
          </w:p>
        </w:tc>
        <w:tc>
          <w:tcPr>
            <w:tcW w:w="868" w:type="dxa"/>
          </w:tcPr>
          <w:p w14:paraId="3C57ACE1" w14:textId="77777777" w:rsidR="00246BF6" w:rsidRPr="007C78D2" w:rsidRDefault="00246BF6" w:rsidP="00145D27">
            <w:pPr>
              <w:rPr>
                <w:ins w:id="294" w:author="Sheng Xiao" w:date="2024-07-06T03:04:00Z" w16du:dateUtc="2024-07-05T19:04:00Z"/>
                <w:rFonts w:ascii="Times New Roman" w:hAnsi="Times New Roman" w:cs="Times New Roman"/>
              </w:rPr>
            </w:pPr>
            <w:ins w:id="295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3.98</w:t>
              </w:r>
              <w:r>
                <w:rPr>
                  <w:rFonts w:ascii="Times New Roman" w:hAnsi="Times New Roman" w:cs="Times New Roman"/>
                </w:rPr>
                <w:t xml:space="preserve"> </w:t>
              </w:r>
            </w:ins>
          </w:p>
        </w:tc>
        <w:tc>
          <w:tcPr>
            <w:tcW w:w="760" w:type="dxa"/>
          </w:tcPr>
          <w:p w14:paraId="0A9018AC" w14:textId="77777777" w:rsidR="00246BF6" w:rsidRPr="007C78D2" w:rsidRDefault="00246BF6" w:rsidP="00145D27">
            <w:pPr>
              <w:rPr>
                <w:ins w:id="296" w:author="Sheng Xiao" w:date="2024-07-06T03:04:00Z" w16du:dateUtc="2024-07-05T19:04:00Z"/>
                <w:rFonts w:ascii="Times New Roman" w:hAnsi="Times New Roman" w:cs="Times New Roman"/>
              </w:rPr>
            </w:pPr>
            <w:ins w:id="297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1.2</w:t>
              </w:r>
              <w:r>
                <w:rPr>
                  <w:rFonts w:ascii="Times New Roman" w:hAnsi="Times New Roman" w:cs="Times New Roman"/>
                </w:rPr>
                <w:t>5</w:t>
              </w:r>
            </w:ins>
          </w:p>
        </w:tc>
        <w:tc>
          <w:tcPr>
            <w:tcW w:w="1416" w:type="dxa"/>
          </w:tcPr>
          <w:p w14:paraId="550F254C" w14:textId="77777777" w:rsidR="00246BF6" w:rsidRPr="007C78D2" w:rsidRDefault="00246BF6" w:rsidP="00145D27">
            <w:pPr>
              <w:rPr>
                <w:ins w:id="298" w:author="Sheng Xiao" w:date="2024-07-06T03:04:00Z" w16du:dateUtc="2024-07-05T19:04:00Z"/>
                <w:rFonts w:ascii="Times New Roman" w:hAnsi="Times New Roman" w:cs="Times New Roman"/>
              </w:rPr>
            </w:pPr>
            <w:ins w:id="299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11</w:t>
              </w:r>
            </w:ins>
          </w:p>
        </w:tc>
        <w:tc>
          <w:tcPr>
            <w:tcW w:w="1418" w:type="dxa"/>
          </w:tcPr>
          <w:p w14:paraId="4116B1E5" w14:textId="77777777" w:rsidR="00246BF6" w:rsidRPr="007C78D2" w:rsidRDefault="00246BF6" w:rsidP="00145D27">
            <w:pPr>
              <w:rPr>
                <w:ins w:id="300" w:author="Sheng Xiao" w:date="2024-07-06T03:04:00Z" w16du:dateUtc="2024-07-05T19:04:00Z"/>
                <w:rFonts w:ascii="Times New Roman" w:hAnsi="Times New Roman" w:cs="Times New Roman"/>
              </w:rPr>
            </w:pPr>
            <w:ins w:id="301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4</w:t>
              </w:r>
            </w:ins>
          </w:p>
        </w:tc>
        <w:tc>
          <w:tcPr>
            <w:tcW w:w="4108" w:type="dxa"/>
          </w:tcPr>
          <w:p w14:paraId="1EB37D81" w14:textId="77777777" w:rsidR="00246BF6" w:rsidRPr="007C78D2" w:rsidRDefault="00246BF6" w:rsidP="00145D27">
            <w:pPr>
              <w:rPr>
                <w:ins w:id="302" w:author="Sheng Xiao" w:date="2024-07-06T03:04:00Z" w16du:dateUtc="2024-07-05T19:04:00Z"/>
                <w:rFonts w:ascii="Times New Roman" w:hAnsi="Times New Roman" w:cs="Times New Roman"/>
              </w:rPr>
            </w:pPr>
            <w:ins w:id="303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Asp153(A</w:t>
              </w:r>
              <w:proofErr w:type="gramStart"/>
              <w:r w:rsidRPr="007C78D2">
                <w:rPr>
                  <w:rFonts w:ascii="Times New Roman" w:hAnsi="Times New Roman" w:cs="Times New Roman"/>
                </w:rPr>
                <w:t>),Gln</w:t>
              </w:r>
              <w:proofErr w:type="gramEnd"/>
              <w:r w:rsidRPr="007C78D2">
                <w:rPr>
                  <w:rFonts w:ascii="Times New Roman" w:hAnsi="Times New Roman" w:cs="Times New Roman"/>
                </w:rPr>
                <w:t>136(A),Gly14(A),Leu15(A)</w:t>
              </w:r>
            </w:ins>
          </w:p>
        </w:tc>
      </w:tr>
      <w:tr w:rsidR="00246BF6" w:rsidRPr="007C78D2" w14:paraId="32D2995B" w14:textId="77777777" w:rsidTr="00145D27">
        <w:trPr>
          <w:trHeight w:val="320"/>
          <w:ins w:id="304" w:author="Sheng Xiao" w:date="2024-07-06T03:04:00Z"/>
        </w:trPr>
        <w:tc>
          <w:tcPr>
            <w:tcW w:w="1477" w:type="dxa"/>
            <w:vMerge/>
          </w:tcPr>
          <w:p w14:paraId="1867E52D" w14:textId="77777777" w:rsidR="00246BF6" w:rsidRPr="007C78D2" w:rsidRDefault="00246BF6" w:rsidP="00145D27">
            <w:pPr>
              <w:widowControl/>
              <w:rPr>
                <w:ins w:id="305" w:author="Sheng Xiao" w:date="2024-07-06T03:04:00Z" w16du:dateUtc="2024-07-05T19:04:00Z"/>
                <w:rFonts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1345" w:type="dxa"/>
          </w:tcPr>
          <w:p w14:paraId="64CFB28E" w14:textId="77777777" w:rsidR="00246BF6" w:rsidRPr="007C78D2" w:rsidRDefault="00246BF6" w:rsidP="00145D27">
            <w:pPr>
              <w:widowControl/>
              <w:rPr>
                <w:ins w:id="306" w:author="Sheng Xiao" w:date="2024-07-06T03:04:00Z" w16du:dateUtc="2024-07-05T19:04:00Z"/>
                <w:rFonts w:ascii="Times New Roman" w:hAnsi="Times New Roman" w:cs="Times New Roman"/>
                <w:color w:val="000000"/>
                <w:sz w:val="22"/>
              </w:rPr>
            </w:pPr>
            <w:ins w:id="307" w:author="Sheng Xiao" w:date="2024-07-06T03:04:00Z" w16du:dateUtc="2024-07-05T19:04:00Z">
              <w:r w:rsidRPr="007C78D2">
                <w:rPr>
                  <w:rFonts w:ascii="Times New Roman" w:hAnsi="Times New Roman" w:cs="Times New Roman"/>
                  <w:color w:val="000000"/>
                  <w:sz w:val="22"/>
                </w:rPr>
                <w:t>Rock1</w:t>
              </w:r>
            </w:ins>
          </w:p>
        </w:tc>
        <w:tc>
          <w:tcPr>
            <w:tcW w:w="852" w:type="dxa"/>
          </w:tcPr>
          <w:p w14:paraId="0F01EF2B" w14:textId="77777777" w:rsidR="00246BF6" w:rsidRPr="007C78D2" w:rsidRDefault="00246BF6" w:rsidP="00145D27">
            <w:pPr>
              <w:widowControl/>
              <w:rPr>
                <w:ins w:id="308" w:author="Sheng Xiao" w:date="2024-07-06T03:04:00Z" w16du:dateUtc="2024-07-05T19:04:00Z"/>
                <w:rFonts w:ascii="Times New Roman" w:hAnsi="Times New Roman" w:cs="Times New Roman"/>
                <w:color w:val="000000"/>
                <w:sz w:val="22"/>
              </w:rPr>
            </w:pPr>
            <w:ins w:id="309" w:author="Sheng Xiao" w:date="2024-07-06T03:04:00Z" w16du:dateUtc="2024-07-05T19:04:00Z">
              <w:r w:rsidRPr="007C78D2">
                <w:rPr>
                  <w:rFonts w:ascii="Times New Roman" w:hAnsi="Times New Roman" w:cs="Times New Roman"/>
                  <w:color w:val="000000"/>
                  <w:sz w:val="22"/>
                </w:rPr>
                <w:t>5WNG</w:t>
              </w:r>
            </w:ins>
          </w:p>
        </w:tc>
        <w:tc>
          <w:tcPr>
            <w:tcW w:w="808" w:type="dxa"/>
          </w:tcPr>
          <w:p w14:paraId="58410894" w14:textId="77777777" w:rsidR="00246BF6" w:rsidRPr="007C78D2" w:rsidRDefault="00246BF6" w:rsidP="00145D27">
            <w:pPr>
              <w:rPr>
                <w:ins w:id="310" w:author="Sheng Xiao" w:date="2024-07-06T03:04:00Z" w16du:dateUtc="2024-07-05T19:04:00Z"/>
                <w:rFonts w:ascii="Times New Roman" w:hAnsi="Times New Roman" w:cs="Times New Roman"/>
              </w:rPr>
            </w:pPr>
            <w:ins w:id="311" w:author="Sheng Xiao" w:date="2024-07-06T03:04:00Z" w16du:dateUtc="2024-07-05T19:04:00Z">
              <w:r>
                <w:rPr>
                  <w:rFonts w:ascii="Times New Roman" w:hAnsi="Times New Roman" w:cs="Times New Roman"/>
                </w:rPr>
                <w:t>9.07</w:t>
              </w:r>
            </w:ins>
          </w:p>
        </w:tc>
        <w:tc>
          <w:tcPr>
            <w:tcW w:w="979" w:type="dxa"/>
          </w:tcPr>
          <w:p w14:paraId="51F30C4D" w14:textId="77777777" w:rsidR="00246BF6" w:rsidRPr="007C78D2" w:rsidRDefault="00246BF6" w:rsidP="00145D27">
            <w:pPr>
              <w:rPr>
                <w:ins w:id="312" w:author="Sheng Xiao" w:date="2024-07-06T03:04:00Z" w16du:dateUtc="2024-07-05T19:04:00Z"/>
                <w:rFonts w:ascii="Times New Roman" w:hAnsi="Times New Roman" w:cs="Times New Roman"/>
              </w:rPr>
            </w:pPr>
            <w:ins w:id="313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-1.01</w:t>
              </w:r>
              <w:r>
                <w:rPr>
                  <w:rFonts w:ascii="Times New Roman" w:hAnsi="Times New Roman" w:cs="Times New Roman"/>
                </w:rPr>
                <w:t xml:space="preserve"> </w:t>
              </w:r>
            </w:ins>
          </w:p>
        </w:tc>
        <w:tc>
          <w:tcPr>
            <w:tcW w:w="868" w:type="dxa"/>
          </w:tcPr>
          <w:p w14:paraId="742BCD72" w14:textId="77777777" w:rsidR="00246BF6" w:rsidRPr="007C78D2" w:rsidRDefault="00246BF6" w:rsidP="00145D27">
            <w:pPr>
              <w:rPr>
                <w:ins w:id="314" w:author="Sheng Xiao" w:date="2024-07-06T03:04:00Z" w16du:dateUtc="2024-07-05T19:04:00Z"/>
                <w:rFonts w:ascii="Times New Roman" w:hAnsi="Times New Roman" w:cs="Times New Roman"/>
              </w:rPr>
            </w:pPr>
            <w:ins w:id="315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3.08</w:t>
              </w:r>
              <w:r>
                <w:rPr>
                  <w:rFonts w:ascii="Times New Roman" w:hAnsi="Times New Roman" w:cs="Times New Roman"/>
                </w:rPr>
                <w:t xml:space="preserve"> </w:t>
              </w:r>
            </w:ins>
          </w:p>
        </w:tc>
        <w:tc>
          <w:tcPr>
            <w:tcW w:w="760" w:type="dxa"/>
          </w:tcPr>
          <w:p w14:paraId="4F7588B2" w14:textId="77777777" w:rsidR="00246BF6" w:rsidRPr="007C78D2" w:rsidRDefault="00246BF6" w:rsidP="00145D27">
            <w:pPr>
              <w:rPr>
                <w:ins w:id="316" w:author="Sheng Xiao" w:date="2024-07-06T03:04:00Z" w16du:dateUtc="2024-07-05T19:04:00Z"/>
                <w:rFonts w:ascii="Times New Roman" w:hAnsi="Times New Roman" w:cs="Times New Roman"/>
              </w:rPr>
            </w:pPr>
            <w:ins w:id="317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0.8</w:t>
              </w:r>
              <w:r>
                <w:rPr>
                  <w:rFonts w:ascii="Times New Roman" w:hAnsi="Times New Roman" w:cs="Times New Roman"/>
                </w:rPr>
                <w:t>6</w:t>
              </w:r>
            </w:ins>
          </w:p>
        </w:tc>
        <w:tc>
          <w:tcPr>
            <w:tcW w:w="1416" w:type="dxa"/>
          </w:tcPr>
          <w:p w14:paraId="6B09FF49" w14:textId="77777777" w:rsidR="00246BF6" w:rsidRPr="007C78D2" w:rsidRDefault="00246BF6" w:rsidP="00145D27">
            <w:pPr>
              <w:rPr>
                <w:ins w:id="318" w:author="Sheng Xiao" w:date="2024-07-06T03:04:00Z" w16du:dateUtc="2024-07-05T19:04:00Z"/>
                <w:rFonts w:ascii="Times New Roman" w:hAnsi="Times New Roman" w:cs="Times New Roman"/>
              </w:rPr>
            </w:pPr>
            <w:ins w:id="319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8</w:t>
              </w:r>
            </w:ins>
          </w:p>
        </w:tc>
        <w:tc>
          <w:tcPr>
            <w:tcW w:w="1418" w:type="dxa"/>
          </w:tcPr>
          <w:p w14:paraId="79937F90" w14:textId="77777777" w:rsidR="00246BF6" w:rsidRPr="007C78D2" w:rsidRDefault="00246BF6" w:rsidP="00145D27">
            <w:pPr>
              <w:rPr>
                <w:ins w:id="320" w:author="Sheng Xiao" w:date="2024-07-06T03:04:00Z" w16du:dateUtc="2024-07-05T19:04:00Z"/>
                <w:rFonts w:ascii="Times New Roman" w:hAnsi="Times New Roman" w:cs="Times New Roman"/>
              </w:rPr>
            </w:pPr>
            <w:ins w:id="321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3</w:t>
              </w:r>
            </w:ins>
          </w:p>
        </w:tc>
        <w:tc>
          <w:tcPr>
            <w:tcW w:w="4108" w:type="dxa"/>
          </w:tcPr>
          <w:p w14:paraId="2A91B4D2" w14:textId="77777777" w:rsidR="00246BF6" w:rsidRPr="007C78D2" w:rsidRDefault="00246BF6" w:rsidP="00145D27">
            <w:pPr>
              <w:rPr>
                <w:ins w:id="322" w:author="Sheng Xiao" w:date="2024-07-06T03:04:00Z" w16du:dateUtc="2024-07-05T19:04:00Z"/>
                <w:rFonts w:ascii="Times New Roman" w:hAnsi="Times New Roman" w:cs="Times New Roman"/>
              </w:rPr>
            </w:pPr>
            <w:ins w:id="323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Phe87(C), Asp117(C), Ala86(C)</w:t>
              </w:r>
            </w:ins>
          </w:p>
        </w:tc>
      </w:tr>
      <w:tr w:rsidR="00246BF6" w:rsidRPr="007C78D2" w14:paraId="4CAF4F08" w14:textId="77777777" w:rsidTr="00145D27">
        <w:trPr>
          <w:trHeight w:val="320"/>
          <w:ins w:id="324" w:author="Sheng Xiao" w:date="2024-07-06T03:04:00Z"/>
        </w:trPr>
        <w:tc>
          <w:tcPr>
            <w:tcW w:w="1477" w:type="dxa"/>
            <w:vMerge w:val="restart"/>
          </w:tcPr>
          <w:p w14:paraId="54521352" w14:textId="77777777" w:rsidR="00246BF6" w:rsidRPr="007C78D2" w:rsidRDefault="00246BF6" w:rsidP="00145D27">
            <w:pPr>
              <w:rPr>
                <w:ins w:id="325" w:author="Sheng Xiao" w:date="2024-07-06T03:04:00Z" w16du:dateUtc="2024-07-05T19:04:00Z"/>
                <w:rFonts w:ascii="Times New Roman" w:hAnsi="Times New Roman" w:cs="Times New Roman"/>
              </w:rPr>
            </w:pPr>
            <w:proofErr w:type="spellStart"/>
            <w:ins w:id="326" w:author="Sheng Xiao" w:date="2024-07-06T03:04:00Z" w16du:dateUtc="2024-07-05T19:04:00Z">
              <w:r w:rsidRPr="007C78D2">
                <w:rPr>
                  <w:rFonts w:ascii="Times New Roman" w:hAnsi="Times New Roman" w:cs="Times New Roman"/>
                  <w:szCs w:val="21"/>
                </w:rPr>
                <w:t>Obtusifolin</w:t>
              </w:r>
              <w:proofErr w:type="spellEnd"/>
            </w:ins>
          </w:p>
        </w:tc>
        <w:tc>
          <w:tcPr>
            <w:tcW w:w="1345" w:type="dxa"/>
          </w:tcPr>
          <w:p w14:paraId="6BBC13C4" w14:textId="77777777" w:rsidR="00246BF6" w:rsidRPr="007C78D2" w:rsidRDefault="00246BF6" w:rsidP="00145D27">
            <w:pPr>
              <w:widowControl/>
              <w:rPr>
                <w:ins w:id="327" w:author="Sheng Xiao" w:date="2024-07-06T03:04:00Z" w16du:dateUtc="2024-07-05T19:04:00Z"/>
                <w:rFonts w:ascii="Times New Roman" w:hAnsi="Times New Roman" w:cs="Times New Roman"/>
                <w:color w:val="000000"/>
                <w:sz w:val="22"/>
              </w:rPr>
            </w:pPr>
            <w:ins w:id="328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F-actin</w:t>
              </w:r>
            </w:ins>
          </w:p>
        </w:tc>
        <w:tc>
          <w:tcPr>
            <w:tcW w:w="852" w:type="dxa"/>
          </w:tcPr>
          <w:p w14:paraId="294F4462" w14:textId="77777777" w:rsidR="00246BF6" w:rsidRPr="007C78D2" w:rsidRDefault="00246BF6" w:rsidP="00145D27">
            <w:pPr>
              <w:widowControl/>
              <w:rPr>
                <w:ins w:id="329" w:author="Sheng Xiao" w:date="2024-07-06T03:04:00Z" w16du:dateUtc="2024-07-05T19:04:00Z"/>
                <w:rFonts w:ascii="Times New Roman" w:hAnsi="Times New Roman" w:cs="Times New Roman"/>
                <w:color w:val="000000"/>
                <w:sz w:val="22"/>
              </w:rPr>
            </w:pPr>
            <w:ins w:id="330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3W3D</w:t>
              </w:r>
            </w:ins>
          </w:p>
        </w:tc>
        <w:tc>
          <w:tcPr>
            <w:tcW w:w="808" w:type="dxa"/>
          </w:tcPr>
          <w:p w14:paraId="60FF38F1" w14:textId="77777777" w:rsidR="00246BF6" w:rsidRPr="007C78D2" w:rsidRDefault="00246BF6" w:rsidP="00145D27">
            <w:pPr>
              <w:rPr>
                <w:ins w:id="331" w:author="Sheng Xiao" w:date="2024-07-06T03:04:00Z" w16du:dateUtc="2024-07-05T19:04:00Z"/>
                <w:rFonts w:ascii="Times New Roman" w:hAnsi="Times New Roman" w:cs="Times New Roman"/>
              </w:rPr>
            </w:pPr>
            <w:ins w:id="332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9.7</w:t>
              </w:r>
              <w:r>
                <w:rPr>
                  <w:rFonts w:ascii="Times New Roman" w:hAnsi="Times New Roman" w:cs="Times New Roman"/>
                </w:rPr>
                <w:t>8</w:t>
              </w:r>
            </w:ins>
          </w:p>
        </w:tc>
        <w:tc>
          <w:tcPr>
            <w:tcW w:w="979" w:type="dxa"/>
          </w:tcPr>
          <w:p w14:paraId="3A38717C" w14:textId="77777777" w:rsidR="00246BF6" w:rsidRPr="007C78D2" w:rsidRDefault="00246BF6" w:rsidP="00145D27">
            <w:pPr>
              <w:rPr>
                <w:ins w:id="333" w:author="Sheng Xiao" w:date="2024-07-06T03:04:00Z" w16du:dateUtc="2024-07-05T19:04:00Z"/>
                <w:rFonts w:ascii="Times New Roman" w:hAnsi="Times New Roman" w:cs="Times New Roman"/>
              </w:rPr>
            </w:pPr>
            <w:ins w:id="334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-1.07</w:t>
              </w:r>
              <w:r>
                <w:rPr>
                  <w:rFonts w:ascii="Times New Roman" w:hAnsi="Times New Roman" w:cs="Times New Roman"/>
                </w:rPr>
                <w:t xml:space="preserve"> </w:t>
              </w:r>
            </w:ins>
          </w:p>
        </w:tc>
        <w:tc>
          <w:tcPr>
            <w:tcW w:w="868" w:type="dxa"/>
          </w:tcPr>
          <w:p w14:paraId="22666629" w14:textId="77777777" w:rsidR="00246BF6" w:rsidRPr="007C78D2" w:rsidRDefault="00246BF6" w:rsidP="00145D27">
            <w:pPr>
              <w:rPr>
                <w:ins w:id="335" w:author="Sheng Xiao" w:date="2024-07-06T03:04:00Z" w16du:dateUtc="2024-07-05T19:04:00Z"/>
                <w:rFonts w:ascii="Times New Roman" w:hAnsi="Times New Roman" w:cs="Times New Roman"/>
              </w:rPr>
            </w:pPr>
            <w:ins w:id="336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4.1</w:t>
              </w:r>
              <w:r>
                <w:rPr>
                  <w:rFonts w:ascii="Times New Roman" w:hAnsi="Times New Roman" w:cs="Times New Roman"/>
                </w:rPr>
                <w:t>5</w:t>
              </w:r>
            </w:ins>
          </w:p>
        </w:tc>
        <w:tc>
          <w:tcPr>
            <w:tcW w:w="760" w:type="dxa"/>
          </w:tcPr>
          <w:p w14:paraId="4D69EAA4" w14:textId="77777777" w:rsidR="00246BF6" w:rsidRPr="007C78D2" w:rsidRDefault="00246BF6" w:rsidP="00145D27">
            <w:pPr>
              <w:rPr>
                <w:ins w:id="337" w:author="Sheng Xiao" w:date="2024-07-06T03:04:00Z" w16du:dateUtc="2024-07-05T19:04:00Z"/>
                <w:rFonts w:ascii="Times New Roman" w:hAnsi="Times New Roman" w:cs="Times New Roman"/>
              </w:rPr>
            </w:pPr>
            <w:ins w:id="338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0.7</w:t>
              </w:r>
              <w:r>
                <w:rPr>
                  <w:rFonts w:ascii="Times New Roman" w:hAnsi="Times New Roman" w:cs="Times New Roman"/>
                </w:rPr>
                <w:t>5</w:t>
              </w:r>
            </w:ins>
          </w:p>
        </w:tc>
        <w:tc>
          <w:tcPr>
            <w:tcW w:w="1416" w:type="dxa"/>
          </w:tcPr>
          <w:p w14:paraId="735B74CF" w14:textId="77777777" w:rsidR="00246BF6" w:rsidRPr="007C78D2" w:rsidRDefault="00246BF6" w:rsidP="00145D27">
            <w:pPr>
              <w:rPr>
                <w:ins w:id="339" w:author="Sheng Xiao" w:date="2024-07-06T03:04:00Z" w16du:dateUtc="2024-07-05T19:04:00Z"/>
                <w:rFonts w:ascii="Times New Roman" w:hAnsi="Times New Roman" w:cs="Times New Roman"/>
              </w:rPr>
            </w:pPr>
            <w:ins w:id="340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11</w:t>
              </w:r>
            </w:ins>
          </w:p>
        </w:tc>
        <w:tc>
          <w:tcPr>
            <w:tcW w:w="1418" w:type="dxa"/>
          </w:tcPr>
          <w:p w14:paraId="169D243C" w14:textId="77777777" w:rsidR="00246BF6" w:rsidRPr="007C78D2" w:rsidRDefault="00246BF6" w:rsidP="00145D27">
            <w:pPr>
              <w:rPr>
                <w:ins w:id="341" w:author="Sheng Xiao" w:date="2024-07-06T03:04:00Z" w16du:dateUtc="2024-07-05T19:04:00Z"/>
                <w:rFonts w:ascii="Times New Roman" w:hAnsi="Times New Roman" w:cs="Times New Roman"/>
              </w:rPr>
            </w:pPr>
            <w:ins w:id="342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4</w:t>
              </w:r>
            </w:ins>
          </w:p>
        </w:tc>
        <w:tc>
          <w:tcPr>
            <w:tcW w:w="4108" w:type="dxa"/>
          </w:tcPr>
          <w:p w14:paraId="2583CF2A" w14:textId="77777777" w:rsidR="00246BF6" w:rsidRPr="007C78D2" w:rsidRDefault="00246BF6" w:rsidP="00145D27">
            <w:pPr>
              <w:rPr>
                <w:ins w:id="343" w:author="Sheng Xiao" w:date="2024-07-06T03:04:00Z" w16du:dateUtc="2024-07-05T19:04:00Z"/>
                <w:rFonts w:ascii="Times New Roman" w:hAnsi="Times New Roman" w:cs="Times New Roman"/>
              </w:rPr>
            </w:pPr>
            <w:ins w:id="344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Asp153(A), Gln136(A), Gly14(A), Leu15(A)</w:t>
              </w:r>
            </w:ins>
          </w:p>
        </w:tc>
      </w:tr>
      <w:tr w:rsidR="00246BF6" w:rsidRPr="007C78D2" w14:paraId="75832A92" w14:textId="77777777" w:rsidTr="00145D27">
        <w:trPr>
          <w:trHeight w:val="320"/>
          <w:ins w:id="345" w:author="Sheng Xiao" w:date="2024-07-06T03:04:00Z"/>
        </w:trPr>
        <w:tc>
          <w:tcPr>
            <w:tcW w:w="1477" w:type="dxa"/>
            <w:vMerge/>
          </w:tcPr>
          <w:p w14:paraId="7C77B866" w14:textId="77777777" w:rsidR="00246BF6" w:rsidRPr="007C78D2" w:rsidRDefault="00246BF6" w:rsidP="00145D27">
            <w:pPr>
              <w:widowControl/>
              <w:rPr>
                <w:ins w:id="346" w:author="Sheng Xiao" w:date="2024-07-06T03:04:00Z" w16du:dateUtc="2024-07-05T19:04:00Z"/>
                <w:rFonts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1345" w:type="dxa"/>
          </w:tcPr>
          <w:p w14:paraId="17EA20BC" w14:textId="77777777" w:rsidR="00246BF6" w:rsidRPr="007C78D2" w:rsidRDefault="00246BF6" w:rsidP="00145D27">
            <w:pPr>
              <w:rPr>
                <w:ins w:id="347" w:author="Sheng Xiao" w:date="2024-07-06T03:04:00Z" w16du:dateUtc="2024-07-05T19:04:00Z"/>
                <w:rFonts w:ascii="Times New Roman" w:hAnsi="Times New Roman" w:cs="Times New Roman"/>
              </w:rPr>
            </w:pPr>
            <w:ins w:id="348" w:author="Sheng Xiao" w:date="2024-07-06T03:04:00Z" w16du:dateUtc="2024-07-05T19:04:00Z">
              <w:r w:rsidRPr="007C78D2">
                <w:rPr>
                  <w:rFonts w:ascii="Times New Roman" w:hAnsi="Times New Roman" w:cs="Times New Roman"/>
                  <w:color w:val="000000"/>
                  <w:sz w:val="22"/>
                </w:rPr>
                <w:t>Rock1</w:t>
              </w:r>
            </w:ins>
          </w:p>
        </w:tc>
        <w:tc>
          <w:tcPr>
            <w:tcW w:w="852" w:type="dxa"/>
          </w:tcPr>
          <w:p w14:paraId="0BF6938F" w14:textId="77777777" w:rsidR="00246BF6" w:rsidRPr="007C78D2" w:rsidRDefault="00246BF6" w:rsidP="00145D27">
            <w:pPr>
              <w:rPr>
                <w:ins w:id="349" w:author="Sheng Xiao" w:date="2024-07-06T03:04:00Z" w16du:dateUtc="2024-07-05T19:04:00Z"/>
                <w:rFonts w:ascii="Times New Roman" w:hAnsi="Times New Roman" w:cs="Times New Roman"/>
              </w:rPr>
            </w:pPr>
            <w:ins w:id="350" w:author="Sheng Xiao" w:date="2024-07-06T03:04:00Z" w16du:dateUtc="2024-07-05T19:04:00Z">
              <w:r w:rsidRPr="007C78D2">
                <w:rPr>
                  <w:rFonts w:ascii="Times New Roman" w:hAnsi="Times New Roman" w:cs="Times New Roman"/>
                  <w:color w:val="000000"/>
                  <w:sz w:val="22"/>
                </w:rPr>
                <w:t>5WNG</w:t>
              </w:r>
            </w:ins>
          </w:p>
        </w:tc>
        <w:tc>
          <w:tcPr>
            <w:tcW w:w="808" w:type="dxa"/>
          </w:tcPr>
          <w:p w14:paraId="0D877E77" w14:textId="77777777" w:rsidR="00246BF6" w:rsidRPr="007C78D2" w:rsidRDefault="00246BF6" w:rsidP="00145D27">
            <w:pPr>
              <w:rPr>
                <w:ins w:id="351" w:author="Sheng Xiao" w:date="2024-07-06T03:04:00Z" w16du:dateUtc="2024-07-05T19:04:00Z"/>
                <w:rFonts w:ascii="Times New Roman" w:hAnsi="Times New Roman" w:cs="Times New Roman"/>
              </w:rPr>
            </w:pPr>
            <w:ins w:id="352" w:author="Sheng Xiao" w:date="2024-07-06T03:04:00Z" w16du:dateUtc="2024-07-05T19:04:00Z">
              <w:r>
                <w:rPr>
                  <w:rFonts w:ascii="Times New Roman" w:hAnsi="Times New Roman" w:cs="Times New Roman"/>
                </w:rPr>
                <w:t>8.01</w:t>
              </w:r>
            </w:ins>
          </w:p>
        </w:tc>
        <w:tc>
          <w:tcPr>
            <w:tcW w:w="979" w:type="dxa"/>
          </w:tcPr>
          <w:p w14:paraId="220B4079" w14:textId="77777777" w:rsidR="00246BF6" w:rsidRPr="007C78D2" w:rsidRDefault="00246BF6" w:rsidP="00145D27">
            <w:pPr>
              <w:rPr>
                <w:ins w:id="353" w:author="Sheng Xiao" w:date="2024-07-06T03:04:00Z" w16du:dateUtc="2024-07-05T19:04:00Z"/>
                <w:rFonts w:ascii="Times New Roman" w:hAnsi="Times New Roman" w:cs="Times New Roman"/>
              </w:rPr>
            </w:pPr>
            <w:ins w:id="354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-</w:t>
              </w:r>
              <w:r>
                <w:rPr>
                  <w:rFonts w:ascii="Times New Roman" w:hAnsi="Times New Roman" w:cs="Times New Roman"/>
                </w:rPr>
                <w:t>1.00</w:t>
              </w:r>
            </w:ins>
          </w:p>
        </w:tc>
        <w:tc>
          <w:tcPr>
            <w:tcW w:w="868" w:type="dxa"/>
          </w:tcPr>
          <w:p w14:paraId="24B52000" w14:textId="77777777" w:rsidR="00246BF6" w:rsidRPr="007C78D2" w:rsidRDefault="00246BF6" w:rsidP="00145D27">
            <w:pPr>
              <w:rPr>
                <w:ins w:id="355" w:author="Sheng Xiao" w:date="2024-07-06T03:04:00Z" w16du:dateUtc="2024-07-05T19:04:00Z"/>
                <w:rFonts w:ascii="Times New Roman" w:hAnsi="Times New Roman" w:cs="Times New Roman"/>
              </w:rPr>
            </w:pPr>
            <w:ins w:id="356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4.64</w:t>
              </w:r>
              <w:r>
                <w:rPr>
                  <w:rFonts w:ascii="Times New Roman" w:hAnsi="Times New Roman" w:cs="Times New Roman"/>
                </w:rPr>
                <w:t xml:space="preserve"> </w:t>
              </w:r>
            </w:ins>
          </w:p>
        </w:tc>
        <w:tc>
          <w:tcPr>
            <w:tcW w:w="760" w:type="dxa"/>
          </w:tcPr>
          <w:p w14:paraId="539962C3" w14:textId="77777777" w:rsidR="00246BF6" w:rsidRPr="007C78D2" w:rsidRDefault="00246BF6" w:rsidP="00145D27">
            <w:pPr>
              <w:rPr>
                <w:ins w:id="357" w:author="Sheng Xiao" w:date="2024-07-06T03:04:00Z" w16du:dateUtc="2024-07-05T19:04:00Z"/>
                <w:rFonts w:ascii="Times New Roman" w:hAnsi="Times New Roman" w:cs="Times New Roman"/>
              </w:rPr>
            </w:pPr>
            <w:ins w:id="358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1.17</w:t>
              </w:r>
              <w:r>
                <w:rPr>
                  <w:rFonts w:ascii="Times New Roman" w:hAnsi="Times New Roman" w:cs="Times New Roman"/>
                </w:rPr>
                <w:t xml:space="preserve"> </w:t>
              </w:r>
            </w:ins>
          </w:p>
        </w:tc>
        <w:tc>
          <w:tcPr>
            <w:tcW w:w="1416" w:type="dxa"/>
          </w:tcPr>
          <w:p w14:paraId="3E6EA69C" w14:textId="77777777" w:rsidR="00246BF6" w:rsidRPr="007C78D2" w:rsidRDefault="00246BF6" w:rsidP="00145D27">
            <w:pPr>
              <w:rPr>
                <w:ins w:id="359" w:author="Sheng Xiao" w:date="2024-07-06T03:04:00Z" w16du:dateUtc="2024-07-05T19:04:00Z"/>
                <w:rFonts w:ascii="Times New Roman" w:hAnsi="Times New Roman" w:cs="Times New Roman"/>
              </w:rPr>
            </w:pPr>
            <w:ins w:id="360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10</w:t>
              </w:r>
            </w:ins>
          </w:p>
        </w:tc>
        <w:tc>
          <w:tcPr>
            <w:tcW w:w="1418" w:type="dxa"/>
          </w:tcPr>
          <w:p w14:paraId="35FA8B5C" w14:textId="77777777" w:rsidR="00246BF6" w:rsidRPr="007C78D2" w:rsidRDefault="00246BF6" w:rsidP="00145D27">
            <w:pPr>
              <w:rPr>
                <w:ins w:id="361" w:author="Sheng Xiao" w:date="2024-07-06T03:04:00Z" w16du:dateUtc="2024-07-05T19:04:00Z"/>
                <w:rFonts w:ascii="Times New Roman" w:hAnsi="Times New Roman" w:cs="Times New Roman"/>
              </w:rPr>
            </w:pPr>
            <w:ins w:id="362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3</w:t>
              </w:r>
            </w:ins>
          </w:p>
        </w:tc>
        <w:tc>
          <w:tcPr>
            <w:tcW w:w="4108" w:type="dxa"/>
          </w:tcPr>
          <w:p w14:paraId="67C11658" w14:textId="77777777" w:rsidR="00246BF6" w:rsidRPr="007C78D2" w:rsidRDefault="00246BF6" w:rsidP="00145D27">
            <w:pPr>
              <w:rPr>
                <w:ins w:id="363" w:author="Sheng Xiao" w:date="2024-07-06T03:04:00Z" w16du:dateUtc="2024-07-05T19:04:00Z"/>
                <w:rFonts w:ascii="Times New Roman" w:hAnsi="Times New Roman" w:cs="Times New Roman"/>
              </w:rPr>
            </w:pPr>
            <w:ins w:id="364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Phe87(C), Lys200(C), Ala86(C)</w:t>
              </w:r>
            </w:ins>
          </w:p>
        </w:tc>
      </w:tr>
      <w:tr w:rsidR="00246BF6" w:rsidRPr="007C78D2" w14:paraId="0C6034CE" w14:textId="77777777" w:rsidTr="00145D27">
        <w:trPr>
          <w:trHeight w:val="320"/>
          <w:ins w:id="365" w:author="Sheng Xiao" w:date="2024-07-06T03:04:00Z"/>
        </w:trPr>
        <w:tc>
          <w:tcPr>
            <w:tcW w:w="1477" w:type="dxa"/>
            <w:vMerge/>
          </w:tcPr>
          <w:p w14:paraId="440525DD" w14:textId="77777777" w:rsidR="00246BF6" w:rsidRPr="007C78D2" w:rsidRDefault="00246BF6" w:rsidP="00145D27">
            <w:pPr>
              <w:widowControl/>
              <w:rPr>
                <w:ins w:id="366" w:author="Sheng Xiao" w:date="2024-07-06T03:04:00Z" w16du:dateUtc="2024-07-05T19:04:00Z"/>
                <w:rFonts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1345" w:type="dxa"/>
          </w:tcPr>
          <w:p w14:paraId="148A6ED2" w14:textId="77777777" w:rsidR="00246BF6" w:rsidRPr="007C78D2" w:rsidRDefault="00246BF6" w:rsidP="00145D27">
            <w:pPr>
              <w:widowControl/>
              <w:rPr>
                <w:ins w:id="367" w:author="Sheng Xiao" w:date="2024-07-06T03:04:00Z" w16du:dateUtc="2024-07-05T19:04:00Z"/>
                <w:rFonts w:ascii="Times New Roman" w:hAnsi="Times New Roman" w:cs="Times New Roman"/>
                <w:color w:val="000000"/>
                <w:sz w:val="22"/>
              </w:rPr>
            </w:pPr>
            <w:ins w:id="368" w:author="Sheng Xiao" w:date="2024-07-06T03:04:00Z" w16du:dateUtc="2024-07-05T19:04:00Z">
              <w:r w:rsidRPr="007C78D2">
                <w:rPr>
                  <w:rFonts w:ascii="Times New Roman" w:hAnsi="Times New Roman" w:cs="Times New Roman"/>
                  <w:color w:val="000000"/>
                  <w:sz w:val="22"/>
                </w:rPr>
                <w:t>RhoA</w:t>
              </w:r>
            </w:ins>
          </w:p>
        </w:tc>
        <w:tc>
          <w:tcPr>
            <w:tcW w:w="852" w:type="dxa"/>
          </w:tcPr>
          <w:p w14:paraId="1DCA3878" w14:textId="77777777" w:rsidR="00246BF6" w:rsidRPr="007C78D2" w:rsidRDefault="00246BF6" w:rsidP="00145D27">
            <w:pPr>
              <w:widowControl/>
              <w:rPr>
                <w:ins w:id="369" w:author="Sheng Xiao" w:date="2024-07-06T03:04:00Z" w16du:dateUtc="2024-07-05T19:04:00Z"/>
                <w:rFonts w:ascii="Times New Roman" w:hAnsi="Times New Roman" w:cs="Times New Roman"/>
                <w:color w:val="000000"/>
                <w:sz w:val="22"/>
              </w:rPr>
            </w:pPr>
            <w:ins w:id="370" w:author="Sheng Xiao" w:date="2024-07-06T03:04:00Z" w16du:dateUtc="2024-07-05T19:04:00Z">
              <w:r w:rsidRPr="007C78D2">
                <w:rPr>
                  <w:rFonts w:ascii="Times New Roman" w:hAnsi="Times New Roman" w:cs="Times New Roman"/>
                  <w:color w:val="000000"/>
                  <w:sz w:val="22"/>
                </w:rPr>
                <w:t>5FR1</w:t>
              </w:r>
            </w:ins>
          </w:p>
        </w:tc>
        <w:tc>
          <w:tcPr>
            <w:tcW w:w="808" w:type="dxa"/>
          </w:tcPr>
          <w:p w14:paraId="71E526B0" w14:textId="77777777" w:rsidR="00246BF6" w:rsidRPr="007C78D2" w:rsidRDefault="00246BF6" w:rsidP="00145D27">
            <w:pPr>
              <w:rPr>
                <w:ins w:id="371" w:author="Sheng Xiao" w:date="2024-07-06T03:04:00Z" w16du:dateUtc="2024-07-05T19:04:00Z"/>
                <w:rFonts w:ascii="Times New Roman" w:hAnsi="Times New Roman" w:cs="Times New Roman"/>
              </w:rPr>
            </w:pPr>
            <w:ins w:id="372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7.34</w:t>
              </w:r>
            </w:ins>
          </w:p>
        </w:tc>
        <w:tc>
          <w:tcPr>
            <w:tcW w:w="979" w:type="dxa"/>
          </w:tcPr>
          <w:p w14:paraId="7F0A18A2" w14:textId="77777777" w:rsidR="00246BF6" w:rsidRPr="007C78D2" w:rsidRDefault="00246BF6" w:rsidP="00145D27">
            <w:pPr>
              <w:rPr>
                <w:ins w:id="373" w:author="Sheng Xiao" w:date="2024-07-06T03:04:00Z" w16du:dateUtc="2024-07-05T19:04:00Z"/>
                <w:rFonts w:ascii="Times New Roman" w:hAnsi="Times New Roman" w:cs="Times New Roman"/>
              </w:rPr>
            </w:pPr>
            <w:ins w:id="374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-1.5</w:t>
              </w:r>
              <w:r>
                <w:rPr>
                  <w:rFonts w:ascii="Times New Roman" w:hAnsi="Times New Roman" w:cs="Times New Roman"/>
                </w:rPr>
                <w:t>6</w:t>
              </w:r>
            </w:ins>
          </w:p>
        </w:tc>
        <w:tc>
          <w:tcPr>
            <w:tcW w:w="868" w:type="dxa"/>
          </w:tcPr>
          <w:p w14:paraId="415FF1DE" w14:textId="77777777" w:rsidR="00246BF6" w:rsidRPr="007C78D2" w:rsidRDefault="00246BF6" w:rsidP="00145D27">
            <w:pPr>
              <w:rPr>
                <w:ins w:id="375" w:author="Sheng Xiao" w:date="2024-07-06T03:04:00Z" w16du:dateUtc="2024-07-05T19:04:00Z"/>
                <w:rFonts w:ascii="Times New Roman" w:hAnsi="Times New Roman" w:cs="Times New Roman"/>
              </w:rPr>
            </w:pPr>
            <w:ins w:id="376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3.6</w:t>
              </w:r>
              <w:r>
                <w:rPr>
                  <w:rFonts w:ascii="Times New Roman" w:hAnsi="Times New Roman" w:cs="Times New Roman"/>
                </w:rPr>
                <w:t>3</w:t>
              </w:r>
            </w:ins>
          </w:p>
        </w:tc>
        <w:tc>
          <w:tcPr>
            <w:tcW w:w="760" w:type="dxa"/>
          </w:tcPr>
          <w:p w14:paraId="18CEA499" w14:textId="77777777" w:rsidR="00246BF6" w:rsidRPr="007C78D2" w:rsidRDefault="00246BF6" w:rsidP="00145D27">
            <w:pPr>
              <w:rPr>
                <w:ins w:id="377" w:author="Sheng Xiao" w:date="2024-07-06T03:04:00Z" w16du:dateUtc="2024-07-05T19:04:00Z"/>
                <w:rFonts w:ascii="Times New Roman" w:hAnsi="Times New Roman" w:cs="Times New Roman"/>
              </w:rPr>
            </w:pPr>
            <w:ins w:id="378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0.66</w:t>
              </w:r>
              <w:r>
                <w:rPr>
                  <w:rFonts w:ascii="Times New Roman" w:hAnsi="Times New Roman" w:cs="Times New Roman"/>
                </w:rPr>
                <w:t xml:space="preserve"> </w:t>
              </w:r>
            </w:ins>
          </w:p>
        </w:tc>
        <w:tc>
          <w:tcPr>
            <w:tcW w:w="1416" w:type="dxa"/>
          </w:tcPr>
          <w:p w14:paraId="4A8D37FB" w14:textId="77777777" w:rsidR="00246BF6" w:rsidRPr="007C78D2" w:rsidRDefault="00246BF6" w:rsidP="00145D27">
            <w:pPr>
              <w:rPr>
                <w:ins w:id="379" w:author="Sheng Xiao" w:date="2024-07-06T03:04:00Z" w16du:dateUtc="2024-07-05T19:04:00Z"/>
                <w:rFonts w:ascii="Times New Roman" w:hAnsi="Times New Roman" w:cs="Times New Roman"/>
              </w:rPr>
            </w:pPr>
            <w:ins w:id="380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6</w:t>
              </w:r>
            </w:ins>
          </w:p>
        </w:tc>
        <w:tc>
          <w:tcPr>
            <w:tcW w:w="1418" w:type="dxa"/>
          </w:tcPr>
          <w:p w14:paraId="26A96D14" w14:textId="77777777" w:rsidR="00246BF6" w:rsidRPr="007C78D2" w:rsidRDefault="00246BF6" w:rsidP="00145D27">
            <w:pPr>
              <w:rPr>
                <w:ins w:id="381" w:author="Sheng Xiao" w:date="2024-07-06T03:04:00Z" w16du:dateUtc="2024-07-05T19:04:00Z"/>
                <w:rFonts w:ascii="Times New Roman" w:hAnsi="Times New Roman" w:cs="Times New Roman"/>
              </w:rPr>
            </w:pPr>
            <w:ins w:id="382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2</w:t>
              </w:r>
            </w:ins>
          </w:p>
        </w:tc>
        <w:tc>
          <w:tcPr>
            <w:tcW w:w="4108" w:type="dxa"/>
          </w:tcPr>
          <w:p w14:paraId="4CCA6A63" w14:textId="77777777" w:rsidR="00246BF6" w:rsidRPr="007C78D2" w:rsidRDefault="00246BF6" w:rsidP="00145D27">
            <w:pPr>
              <w:rPr>
                <w:ins w:id="383" w:author="Sheng Xiao" w:date="2024-07-06T03:04:00Z" w16du:dateUtc="2024-07-05T19:04:00Z"/>
                <w:rFonts w:ascii="Times New Roman" w:hAnsi="Times New Roman" w:cs="Times New Roman"/>
              </w:rPr>
            </w:pPr>
            <w:ins w:id="384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Asp120(A), Lys162(A)</w:t>
              </w:r>
            </w:ins>
          </w:p>
        </w:tc>
      </w:tr>
      <w:tr w:rsidR="00246BF6" w:rsidRPr="007C78D2" w14:paraId="2A2B7394" w14:textId="77777777" w:rsidTr="00145D27">
        <w:trPr>
          <w:trHeight w:val="304"/>
          <w:ins w:id="385" w:author="Sheng Xiao" w:date="2024-07-06T03:04:00Z"/>
        </w:trPr>
        <w:tc>
          <w:tcPr>
            <w:tcW w:w="1477" w:type="dxa"/>
            <w:vMerge w:val="restart"/>
          </w:tcPr>
          <w:p w14:paraId="61D67855" w14:textId="77777777" w:rsidR="00246BF6" w:rsidRPr="007C78D2" w:rsidRDefault="00246BF6" w:rsidP="00145D27">
            <w:pPr>
              <w:widowControl/>
              <w:rPr>
                <w:ins w:id="386" w:author="Sheng Xiao" w:date="2024-07-06T03:04:00Z" w16du:dateUtc="2024-07-05T19:04:00Z"/>
                <w:rFonts w:ascii="Times New Roman" w:hAnsi="Times New Roman" w:cs="Times New Roman"/>
                <w:szCs w:val="21"/>
              </w:rPr>
            </w:pPr>
            <w:proofErr w:type="spellStart"/>
            <w:ins w:id="387" w:author="Sheng Xiao" w:date="2024-07-06T03:04:00Z" w16du:dateUtc="2024-07-05T19:04:00Z">
              <w:r w:rsidRPr="007C78D2">
                <w:rPr>
                  <w:rFonts w:ascii="Times New Roman" w:hAnsi="Times New Roman" w:cs="Times New Roman"/>
                  <w:szCs w:val="21"/>
                </w:rPr>
                <w:t>Aurantio-obtusin</w:t>
              </w:r>
              <w:proofErr w:type="spellEnd"/>
            </w:ins>
          </w:p>
        </w:tc>
        <w:tc>
          <w:tcPr>
            <w:tcW w:w="1345" w:type="dxa"/>
          </w:tcPr>
          <w:p w14:paraId="7BD3493D" w14:textId="77777777" w:rsidR="00246BF6" w:rsidRPr="007C78D2" w:rsidRDefault="00246BF6" w:rsidP="00145D27">
            <w:pPr>
              <w:rPr>
                <w:ins w:id="388" w:author="Sheng Xiao" w:date="2024-07-06T03:04:00Z" w16du:dateUtc="2024-07-05T19:04:00Z"/>
                <w:rFonts w:ascii="Times New Roman" w:hAnsi="Times New Roman" w:cs="Times New Roman"/>
              </w:rPr>
            </w:pPr>
            <w:ins w:id="389" w:author="Sheng Xiao" w:date="2024-07-06T03:04:00Z" w16du:dateUtc="2024-07-05T19:04:00Z">
              <w:r w:rsidRPr="007C78D2">
                <w:rPr>
                  <w:rFonts w:ascii="Times New Roman" w:hAnsi="Times New Roman" w:cs="Times New Roman"/>
                  <w:color w:val="000000"/>
                  <w:sz w:val="22"/>
                </w:rPr>
                <w:t>F-actin</w:t>
              </w:r>
            </w:ins>
          </w:p>
        </w:tc>
        <w:tc>
          <w:tcPr>
            <w:tcW w:w="852" w:type="dxa"/>
          </w:tcPr>
          <w:p w14:paraId="73ADACBB" w14:textId="77777777" w:rsidR="00246BF6" w:rsidRPr="007C78D2" w:rsidRDefault="00246BF6" w:rsidP="00145D27">
            <w:pPr>
              <w:widowControl/>
              <w:rPr>
                <w:ins w:id="390" w:author="Sheng Xiao" w:date="2024-07-06T03:04:00Z" w16du:dateUtc="2024-07-05T19:04:00Z"/>
                <w:rFonts w:ascii="Times New Roman" w:hAnsi="Times New Roman" w:cs="Times New Roman"/>
                <w:color w:val="000000"/>
                <w:sz w:val="22"/>
              </w:rPr>
            </w:pPr>
            <w:ins w:id="391" w:author="Sheng Xiao" w:date="2024-07-06T03:04:00Z" w16du:dateUtc="2024-07-05T19:04:00Z">
              <w:r w:rsidRPr="007C78D2">
                <w:rPr>
                  <w:rFonts w:ascii="Times New Roman" w:hAnsi="Times New Roman" w:cs="Times New Roman"/>
                  <w:color w:val="000000"/>
                  <w:sz w:val="22"/>
                </w:rPr>
                <w:t>3W3D</w:t>
              </w:r>
            </w:ins>
          </w:p>
        </w:tc>
        <w:tc>
          <w:tcPr>
            <w:tcW w:w="808" w:type="dxa"/>
          </w:tcPr>
          <w:p w14:paraId="68C880A3" w14:textId="77777777" w:rsidR="00246BF6" w:rsidRPr="007C78D2" w:rsidRDefault="00246BF6" w:rsidP="00145D27">
            <w:pPr>
              <w:rPr>
                <w:ins w:id="392" w:author="Sheng Xiao" w:date="2024-07-06T03:04:00Z" w16du:dateUtc="2024-07-05T19:04:00Z"/>
                <w:rFonts w:ascii="Times New Roman" w:hAnsi="Times New Roman" w:cs="Times New Roman"/>
              </w:rPr>
            </w:pPr>
            <w:ins w:id="393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9.53</w:t>
              </w:r>
              <w:r>
                <w:rPr>
                  <w:rFonts w:ascii="Times New Roman" w:hAnsi="Times New Roman" w:cs="Times New Roman"/>
                </w:rPr>
                <w:t xml:space="preserve"> </w:t>
              </w:r>
            </w:ins>
          </w:p>
        </w:tc>
        <w:tc>
          <w:tcPr>
            <w:tcW w:w="979" w:type="dxa"/>
          </w:tcPr>
          <w:p w14:paraId="6EFBCD0C" w14:textId="77777777" w:rsidR="00246BF6" w:rsidRPr="007C78D2" w:rsidRDefault="00246BF6" w:rsidP="00145D27">
            <w:pPr>
              <w:rPr>
                <w:ins w:id="394" w:author="Sheng Xiao" w:date="2024-07-06T03:04:00Z" w16du:dateUtc="2024-07-05T19:04:00Z"/>
                <w:rFonts w:ascii="Times New Roman" w:hAnsi="Times New Roman" w:cs="Times New Roman"/>
              </w:rPr>
            </w:pPr>
            <w:ins w:id="395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-1.5</w:t>
              </w:r>
              <w:r>
                <w:rPr>
                  <w:rFonts w:ascii="Times New Roman" w:hAnsi="Times New Roman" w:cs="Times New Roman"/>
                </w:rPr>
                <w:t>2</w:t>
              </w:r>
            </w:ins>
          </w:p>
        </w:tc>
        <w:tc>
          <w:tcPr>
            <w:tcW w:w="868" w:type="dxa"/>
          </w:tcPr>
          <w:p w14:paraId="4CF62B69" w14:textId="77777777" w:rsidR="00246BF6" w:rsidRPr="007C78D2" w:rsidRDefault="00246BF6" w:rsidP="00145D27">
            <w:pPr>
              <w:rPr>
                <w:ins w:id="396" w:author="Sheng Xiao" w:date="2024-07-06T03:04:00Z" w16du:dateUtc="2024-07-05T19:04:00Z"/>
                <w:rFonts w:ascii="Times New Roman" w:hAnsi="Times New Roman" w:cs="Times New Roman"/>
              </w:rPr>
            </w:pPr>
            <w:ins w:id="397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4.8</w:t>
              </w:r>
              <w:r>
                <w:rPr>
                  <w:rFonts w:ascii="Times New Roman" w:hAnsi="Times New Roman" w:cs="Times New Roman"/>
                </w:rPr>
                <w:t>7</w:t>
              </w:r>
            </w:ins>
          </w:p>
        </w:tc>
        <w:tc>
          <w:tcPr>
            <w:tcW w:w="760" w:type="dxa"/>
          </w:tcPr>
          <w:p w14:paraId="1AEC4446" w14:textId="77777777" w:rsidR="00246BF6" w:rsidRPr="007C78D2" w:rsidRDefault="00246BF6" w:rsidP="00145D27">
            <w:pPr>
              <w:rPr>
                <w:ins w:id="398" w:author="Sheng Xiao" w:date="2024-07-06T03:04:00Z" w16du:dateUtc="2024-07-05T19:04:00Z"/>
                <w:rFonts w:ascii="Times New Roman" w:hAnsi="Times New Roman" w:cs="Times New Roman"/>
              </w:rPr>
            </w:pPr>
            <w:ins w:id="399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0.73</w:t>
              </w:r>
              <w:r>
                <w:rPr>
                  <w:rFonts w:ascii="Times New Roman" w:hAnsi="Times New Roman" w:cs="Times New Roman"/>
                </w:rPr>
                <w:t xml:space="preserve"> </w:t>
              </w:r>
            </w:ins>
          </w:p>
        </w:tc>
        <w:tc>
          <w:tcPr>
            <w:tcW w:w="1416" w:type="dxa"/>
          </w:tcPr>
          <w:p w14:paraId="7503DED5" w14:textId="77777777" w:rsidR="00246BF6" w:rsidRPr="007C78D2" w:rsidRDefault="00246BF6" w:rsidP="00145D27">
            <w:pPr>
              <w:rPr>
                <w:ins w:id="400" w:author="Sheng Xiao" w:date="2024-07-06T03:04:00Z" w16du:dateUtc="2024-07-05T19:04:00Z"/>
                <w:rFonts w:ascii="Times New Roman" w:hAnsi="Times New Roman" w:cs="Times New Roman"/>
              </w:rPr>
            </w:pPr>
            <w:ins w:id="401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9</w:t>
              </w:r>
            </w:ins>
          </w:p>
        </w:tc>
        <w:tc>
          <w:tcPr>
            <w:tcW w:w="1418" w:type="dxa"/>
          </w:tcPr>
          <w:p w14:paraId="3088946E" w14:textId="77777777" w:rsidR="00246BF6" w:rsidRPr="007C78D2" w:rsidRDefault="00246BF6" w:rsidP="00145D27">
            <w:pPr>
              <w:rPr>
                <w:ins w:id="402" w:author="Sheng Xiao" w:date="2024-07-06T03:04:00Z" w16du:dateUtc="2024-07-05T19:04:00Z"/>
                <w:rFonts w:ascii="Times New Roman" w:hAnsi="Times New Roman" w:cs="Times New Roman"/>
              </w:rPr>
            </w:pPr>
            <w:ins w:id="403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2</w:t>
              </w:r>
            </w:ins>
          </w:p>
        </w:tc>
        <w:tc>
          <w:tcPr>
            <w:tcW w:w="4108" w:type="dxa"/>
          </w:tcPr>
          <w:p w14:paraId="02B30DF7" w14:textId="77777777" w:rsidR="00246BF6" w:rsidRPr="007C78D2" w:rsidRDefault="00246BF6" w:rsidP="00145D27">
            <w:pPr>
              <w:rPr>
                <w:ins w:id="404" w:author="Sheng Xiao" w:date="2024-07-06T03:04:00Z" w16du:dateUtc="2024-07-05T19:04:00Z"/>
                <w:rFonts w:ascii="Times New Roman" w:hAnsi="Times New Roman" w:cs="Times New Roman"/>
              </w:rPr>
            </w:pPr>
            <w:ins w:id="405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Lys335(A), Glu213(A)</w:t>
              </w:r>
            </w:ins>
          </w:p>
        </w:tc>
      </w:tr>
      <w:tr w:rsidR="00246BF6" w:rsidRPr="007C78D2" w14:paraId="10756B3E" w14:textId="77777777" w:rsidTr="00145D27">
        <w:trPr>
          <w:trHeight w:val="320"/>
          <w:ins w:id="406" w:author="Sheng Xiao" w:date="2024-07-06T03:04:00Z"/>
        </w:trPr>
        <w:tc>
          <w:tcPr>
            <w:tcW w:w="1477" w:type="dxa"/>
            <w:vMerge/>
          </w:tcPr>
          <w:p w14:paraId="5FFDCD1B" w14:textId="77777777" w:rsidR="00246BF6" w:rsidRPr="007C78D2" w:rsidRDefault="00246BF6" w:rsidP="00145D27">
            <w:pPr>
              <w:widowControl/>
              <w:rPr>
                <w:ins w:id="407" w:author="Sheng Xiao" w:date="2024-07-06T03:04:00Z" w16du:dateUtc="2024-07-05T19:04:00Z"/>
                <w:rFonts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1345" w:type="dxa"/>
          </w:tcPr>
          <w:p w14:paraId="26B27B92" w14:textId="77777777" w:rsidR="00246BF6" w:rsidRPr="007C78D2" w:rsidRDefault="00246BF6" w:rsidP="00145D27">
            <w:pPr>
              <w:widowControl/>
              <w:rPr>
                <w:ins w:id="408" w:author="Sheng Xiao" w:date="2024-07-06T03:04:00Z" w16du:dateUtc="2024-07-05T19:04:00Z"/>
                <w:rFonts w:ascii="Times New Roman" w:hAnsi="Times New Roman" w:cs="Times New Roman"/>
                <w:color w:val="000000"/>
                <w:sz w:val="22"/>
              </w:rPr>
            </w:pPr>
            <w:ins w:id="409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Rac1</w:t>
              </w:r>
            </w:ins>
          </w:p>
        </w:tc>
        <w:tc>
          <w:tcPr>
            <w:tcW w:w="852" w:type="dxa"/>
          </w:tcPr>
          <w:p w14:paraId="283B660F" w14:textId="77777777" w:rsidR="00246BF6" w:rsidRPr="007C78D2" w:rsidRDefault="00246BF6" w:rsidP="00145D27">
            <w:pPr>
              <w:widowControl/>
              <w:rPr>
                <w:ins w:id="410" w:author="Sheng Xiao" w:date="2024-07-06T03:04:00Z" w16du:dateUtc="2024-07-05T19:04:00Z"/>
                <w:rFonts w:ascii="Times New Roman" w:hAnsi="Times New Roman" w:cs="Times New Roman"/>
                <w:color w:val="000000"/>
                <w:sz w:val="22"/>
              </w:rPr>
            </w:pPr>
            <w:ins w:id="411" w:author="Sheng Xiao" w:date="2024-07-06T03:04:00Z" w16du:dateUtc="2024-07-05T19:04:00Z">
              <w:r w:rsidRPr="007C78D2">
                <w:rPr>
                  <w:rFonts w:ascii="Times New Roman" w:hAnsi="Times New Roman" w:cs="Times New Roman"/>
                  <w:color w:val="000000"/>
                  <w:sz w:val="22"/>
                </w:rPr>
                <w:t>2RMK</w:t>
              </w:r>
            </w:ins>
          </w:p>
        </w:tc>
        <w:tc>
          <w:tcPr>
            <w:tcW w:w="808" w:type="dxa"/>
          </w:tcPr>
          <w:p w14:paraId="09C71502" w14:textId="77777777" w:rsidR="00246BF6" w:rsidRPr="007C78D2" w:rsidRDefault="00246BF6" w:rsidP="00145D27">
            <w:pPr>
              <w:rPr>
                <w:ins w:id="412" w:author="Sheng Xiao" w:date="2024-07-06T03:04:00Z" w16du:dateUtc="2024-07-05T19:04:00Z"/>
                <w:rFonts w:ascii="Times New Roman" w:hAnsi="Times New Roman" w:cs="Times New Roman"/>
              </w:rPr>
            </w:pPr>
            <w:ins w:id="413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8.85</w:t>
              </w:r>
              <w:r>
                <w:rPr>
                  <w:rFonts w:ascii="Times New Roman" w:hAnsi="Times New Roman" w:cs="Times New Roman"/>
                </w:rPr>
                <w:t xml:space="preserve"> </w:t>
              </w:r>
            </w:ins>
          </w:p>
        </w:tc>
        <w:tc>
          <w:tcPr>
            <w:tcW w:w="979" w:type="dxa"/>
          </w:tcPr>
          <w:p w14:paraId="357DB31C" w14:textId="77777777" w:rsidR="00246BF6" w:rsidRPr="007C78D2" w:rsidRDefault="00246BF6" w:rsidP="00145D27">
            <w:pPr>
              <w:rPr>
                <w:ins w:id="414" w:author="Sheng Xiao" w:date="2024-07-06T03:04:00Z" w16du:dateUtc="2024-07-05T19:04:00Z"/>
                <w:rFonts w:ascii="Times New Roman" w:hAnsi="Times New Roman" w:cs="Times New Roman"/>
              </w:rPr>
            </w:pPr>
            <w:ins w:id="415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-1.8</w:t>
              </w:r>
              <w:r>
                <w:rPr>
                  <w:rFonts w:ascii="Times New Roman" w:hAnsi="Times New Roman" w:cs="Times New Roman"/>
                </w:rPr>
                <w:t>6</w:t>
              </w:r>
            </w:ins>
          </w:p>
        </w:tc>
        <w:tc>
          <w:tcPr>
            <w:tcW w:w="868" w:type="dxa"/>
          </w:tcPr>
          <w:p w14:paraId="324D1AA8" w14:textId="77777777" w:rsidR="00246BF6" w:rsidRPr="007C78D2" w:rsidRDefault="00246BF6" w:rsidP="00145D27">
            <w:pPr>
              <w:rPr>
                <w:ins w:id="416" w:author="Sheng Xiao" w:date="2024-07-06T03:04:00Z" w16du:dateUtc="2024-07-05T19:04:00Z"/>
                <w:rFonts w:ascii="Times New Roman" w:hAnsi="Times New Roman" w:cs="Times New Roman"/>
              </w:rPr>
            </w:pPr>
            <w:ins w:id="417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5.62</w:t>
              </w:r>
              <w:r>
                <w:rPr>
                  <w:rFonts w:ascii="Times New Roman" w:hAnsi="Times New Roman" w:cs="Times New Roman"/>
                </w:rPr>
                <w:t xml:space="preserve"> </w:t>
              </w:r>
            </w:ins>
          </w:p>
        </w:tc>
        <w:tc>
          <w:tcPr>
            <w:tcW w:w="760" w:type="dxa"/>
          </w:tcPr>
          <w:p w14:paraId="53045E92" w14:textId="77777777" w:rsidR="00246BF6" w:rsidRPr="007C78D2" w:rsidRDefault="00246BF6" w:rsidP="00145D27">
            <w:pPr>
              <w:rPr>
                <w:ins w:id="418" w:author="Sheng Xiao" w:date="2024-07-06T03:04:00Z" w16du:dateUtc="2024-07-05T19:04:00Z"/>
                <w:rFonts w:ascii="Times New Roman" w:hAnsi="Times New Roman" w:cs="Times New Roman"/>
              </w:rPr>
            </w:pPr>
            <w:ins w:id="419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1.0</w:t>
              </w:r>
              <w:r>
                <w:rPr>
                  <w:rFonts w:ascii="Times New Roman" w:hAnsi="Times New Roman" w:cs="Times New Roman"/>
                </w:rPr>
                <w:t>6</w:t>
              </w:r>
            </w:ins>
          </w:p>
        </w:tc>
        <w:tc>
          <w:tcPr>
            <w:tcW w:w="1416" w:type="dxa"/>
          </w:tcPr>
          <w:p w14:paraId="69ACE213" w14:textId="77777777" w:rsidR="00246BF6" w:rsidRPr="007C78D2" w:rsidRDefault="00246BF6" w:rsidP="00145D27">
            <w:pPr>
              <w:rPr>
                <w:ins w:id="420" w:author="Sheng Xiao" w:date="2024-07-06T03:04:00Z" w16du:dateUtc="2024-07-05T19:04:00Z"/>
                <w:rFonts w:ascii="Times New Roman" w:hAnsi="Times New Roman" w:cs="Times New Roman"/>
              </w:rPr>
            </w:pPr>
            <w:ins w:id="421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7</w:t>
              </w:r>
            </w:ins>
          </w:p>
        </w:tc>
        <w:tc>
          <w:tcPr>
            <w:tcW w:w="1418" w:type="dxa"/>
          </w:tcPr>
          <w:p w14:paraId="2869E758" w14:textId="77777777" w:rsidR="00246BF6" w:rsidRPr="007C78D2" w:rsidRDefault="00246BF6" w:rsidP="00145D27">
            <w:pPr>
              <w:rPr>
                <w:ins w:id="422" w:author="Sheng Xiao" w:date="2024-07-06T03:04:00Z" w16du:dateUtc="2024-07-05T19:04:00Z"/>
                <w:rFonts w:ascii="Times New Roman" w:hAnsi="Times New Roman" w:cs="Times New Roman"/>
              </w:rPr>
            </w:pPr>
            <w:ins w:id="423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2</w:t>
              </w:r>
            </w:ins>
          </w:p>
        </w:tc>
        <w:tc>
          <w:tcPr>
            <w:tcW w:w="4108" w:type="dxa"/>
          </w:tcPr>
          <w:p w14:paraId="01DCD8CA" w14:textId="77777777" w:rsidR="00246BF6" w:rsidRPr="007C78D2" w:rsidRDefault="00246BF6" w:rsidP="00145D27">
            <w:pPr>
              <w:rPr>
                <w:ins w:id="424" w:author="Sheng Xiao" w:date="2024-07-06T03:04:00Z" w16du:dateUtc="2024-07-05T19:04:00Z"/>
                <w:rFonts w:ascii="Times New Roman" w:hAnsi="Times New Roman" w:cs="Times New Roman"/>
              </w:rPr>
            </w:pPr>
            <w:ins w:id="425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Ala159(A), Lys116(A)</w:t>
              </w:r>
            </w:ins>
          </w:p>
        </w:tc>
      </w:tr>
      <w:tr w:rsidR="00246BF6" w:rsidRPr="007C78D2" w14:paraId="1BB1C459" w14:textId="77777777" w:rsidTr="00145D27">
        <w:trPr>
          <w:trHeight w:val="320"/>
          <w:ins w:id="426" w:author="Sheng Xiao" w:date="2024-07-06T03:04:00Z"/>
        </w:trPr>
        <w:tc>
          <w:tcPr>
            <w:tcW w:w="1477" w:type="dxa"/>
            <w:vMerge/>
            <w:tcBorders>
              <w:bottom w:val="single" w:sz="4" w:space="0" w:color="auto"/>
            </w:tcBorders>
          </w:tcPr>
          <w:p w14:paraId="039FE34D" w14:textId="77777777" w:rsidR="00246BF6" w:rsidRPr="007C78D2" w:rsidRDefault="00246BF6" w:rsidP="00145D27">
            <w:pPr>
              <w:widowControl/>
              <w:rPr>
                <w:ins w:id="427" w:author="Sheng Xiao" w:date="2024-07-06T03:04:00Z" w16du:dateUtc="2024-07-05T19:04:00Z"/>
                <w:rFonts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14:paraId="27DFA6D0" w14:textId="77777777" w:rsidR="00246BF6" w:rsidRPr="007C78D2" w:rsidRDefault="00246BF6" w:rsidP="00145D27">
            <w:pPr>
              <w:widowControl/>
              <w:rPr>
                <w:ins w:id="428" w:author="Sheng Xiao" w:date="2024-07-06T03:04:00Z" w16du:dateUtc="2024-07-05T19:04:00Z"/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ins w:id="429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Occludin</w:t>
              </w:r>
              <w:proofErr w:type="spellEnd"/>
            </w:ins>
          </w:p>
        </w:tc>
        <w:tc>
          <w:tcPr>
            <w:tcW w:w="852" w:type="dxa"/>
            <w:tcBorders>
              <w:bottom w:val="single" w:sz="4" w:space="0" w:color="auto"/>
            </w:tcBorders>
          </w:tcPr>
          <w:p w14:paraId="4A0F48FC" w14:textId="77777777" w:rsidR="00246BF6" w:rsidRPr="007C78D2" w:rsidRDefault="00246BF6" w:rsidP="00145D27">
            <w:pPr>
              <w:widowControl/>
              <w:rPr>
                <w:ins w:id="430" w:author="Sheng Xiao" w:date="2024-07-06T03:04:00Z" w16du:dateUtc="2024-07-05T19:04:00Z"/>
                <w:rFonts w:ascii="Times New Roman" w:hAnsi="Times New Roman" w:cs="Times New Roman"/>
                <w:color w:val="000000"/>
                <w:sz w:val="22"/>
              </w:rPr>
            </w:pPr>
            <w:ins w:id="431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1WPA</w:t>
              </w:r>
            </w:ins>
          </w:p>
        </w:tc>
        <w:tc>
          <w:tcPr>
            <w:tcW w:w="808" w:type="dxa"/>
            <w:tcBorders>
              <w:bottom w:val="single" w:sz="4" w:space="0" w:color="auto"/>
            </w:tcBorders>
          </w:tcPr>
          <w:p w14:paraId="476FDA11" w14:textId="77777777" w:rsidR="00246BF6" w:rsidRPr="007C78D2" w:rsidRDefault="00246BF6" w:rsidP="00145D27">
            <w:pPr>
              <w:rPr>
                <w:ins w:id="432" w:author="Sheng Xiao" w:date="2024-07-06T03:04:00Z" w16du:dateUtc="2024-07-05T19:04:00Z"/>
                <w:rFonts w:ascii="Times New Roman" w:hAnsi="Times New Roman" w:cs="Times New Roman"/>
              </w:rPr>
            </w:pPr>
            <w:ins w:id="433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8.15</w:t>
              </w:r>
              <w:r>
                <w:rPr>
                  <w:rFonts w:ascii="Times New Roman" w:hAnsi="Times New Roman" w:cs="Times New Roman"/>
                </w:rPr>
                <w:t xml:space="preserve"> </w:t>
              </w:r>
            </w:ins>
          </w:p>
        </w:tc>
        <w:tc>
          <w:tcPr>
            <w:tcW w:w="979" w:type="dxa"/>
            <w:tcBorders>
              <w:bottom w:val="single" w:sz="4" w:space="0" w:color="auto"/>
            </w:tcBorders>
          </w:tcPr>
          <w:p w14:paraId="290D94F2" w14:textId="77777777" w:rsidR="00246BF6" w:rsidRPr="007C78D2" w:rsidRDefault="00246BF6" w:rsidP="00145D27">
            <w:pPr>
              <w:rPr>
                <w:ins w:id="434" w:author="Sheng Xiao" w:date="2024-07-06T03:04:00Z" w16du:dateUtc="2024-07-05T19:04:00Z"/>
                <w:rFonts w:ascii="Times New Roman" w:hAnsi="Times New Roman" w:cs="Times New Roman"/>
              </w:rPr>
            </w:pPr>
            <w:ins w:id="435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-1.</w:t>
              </w:r>
              <w:r>
                <w:rPr>
                  <w:rFonts w:ascii="Times New Roman" w:hAnsi="Times New Roman" w:cs="Times New Roman"/>
                </w:rPr>
                <w:t>20</w:t>
              </w:r>
            </w:ins>
          </w:p>
        </w:tc>
        <w:tc>
          <w:tcPr>
            <w:tcW w:w="868" w:type="dxa"/>
            <w:tcBorders>
              <w:bottom w:val="single" w:sz="4" w:space="0" w:color="auto"/>
            </w:tcBorders>
          </w:tcPr>
          <w:p w14:paraId="0917C86E" w14:textId="77777777" w:rsidR="00246BF6" w:rsidRPr="007C78D2" w:rsidRDefault="00246BF6" w:rsidP="00145D27">
            <w:pPr>
              <w:rPr>
                <w:ins w:id="436" w:author="Sheng Xiao" w:date="2024-07-06T03:04:00Z" w16du:dateUtc="2024-07-05T19:04:00Z"/>
                <w:rFonts w:ascii="Times New Roman" w:hAnsi="Times New Roman" w:cs="Times New Roman"/>
              </w:rPr>
            </w:pPr>
            <w:ins w:id="437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4.68</w:t>
              </w:r>
              <w:r>
                <w:rPr>
                  <w:rFonts w:ascii="Times New Roman" w:hAnsi="Times New Roman" w:cs="Times New Roman"/>
                </w:rPr>
                <w:t xml:space="preserve"> </w:t>
              </w:r>
            </w:ins>
          </w:p>
        </w:tc>
        <w:tc>
          <w:tcPr>
            <w:tcW w:w="760" w:type="dxa"/>
            <w:tcBorders>
              <w:bottom w:val="single" w:sz="4" w:space="0" w:color="auto"/>
            </w:tcBorders>
          </w:tcPr>
          <w:p w14:paraId="7070E67F" w14:textId="77777777" w:rsidR="00246BF6" w:rsidRPr="007C78D2" w:rsidRDefault="00246BF6" w:rsidP="00145D27">
            <w:pPr>
              <w:rPr>
                <w:ins w:id="438" w:author="Sheng Xiao" w:date="2024-07-06T03:04:00Z" w16du:dateUtc="2024-07-05T19:04:00Z"/>
                <w:rFonts w:ascii="Times New Roman" w:hAnsi="Times New Roman" w:cs="Times New Roman"/>
              </w:rPr>
            </w:pPr>
            <w:ins w:id="439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1.53</w:t>
              </w:r>
              <w:r>
                <w:rPr>
                  <w:rFonts w:ascii="Times New Roman" w:hAnsi="Times New Roman" w:cs="Times New Roman"/>
                </w:rPr>
                <w:t xml:space="preserve"> </w:t>
              </w:r>
            </w:ins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36477B5E" w14:textId="77777777" w:rsidR="00246BF6" w:rsidRPr="007C78D2" w:rsidRDefault="00246BF6" w:rsidP="00145D27">
            <w:pPr>
              <w:rPr>
                <w:ins w:id="440" w:author="Sheng Xiao" w:date="2024-07-06T03:04:00Z" w16du:dateUtc="2024-07-05T19:04:00Z"/>
                <w:rFonts w:ascii="Times New Roman" w:hAnsi="Times New Roman" w:cs="Times New Roman"/>
              </w:rPr>
            </w:pPr>
            <w:ins w:id="441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6</w:t>
              </w:r>
            </w:ins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F5487E8" w14:textId="77777777" w:rsidR="00246BF6" w:rsidRPr="007C78D2" w:rsidRDefault="00246BF6" w:rsidP="00145D27">
            <w:pPr>
              <w:rPr>
                <w:ins w:id="442" w:author="Sheng Xiao" w:date="2024-07-06T03:04:00Z" w16du:dateUtc="2024-07-05T19:04:00Z"/>
                <w:rFonts w:ascii="Times New Roman" w:hAnsi="Times New Roman" w:cs="Times New Roman"/>
              </w:rPr>
            </w:pPr>
            <w:ins w:id="443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4</w:t>
              </w:r>
            </w:ins>
          </w:p>
        </w:tc>
        <w:tc>
          <w:tcPr>
            <w:tcW w:w="4108" w:type="dxa"/>
            <w:tcBorders>
              <w:bottom w:val="single" w:sz="4" w:space="0" w:color="auto"/>
            </w:tcBorders>
          </w:tcPr>
          <w:p w14:paraId="18EEC96B" w14:textId="77777777" w:rsidR="00246BF6" w:rsidRPr="007C78D2" w:rsidRDefault="00246BF6" w:rsidP="00145D27">
            <w:pPr>
              <w:rPr>
                <w:ins w:id="444" w:author="Sheng Xiao" w:date="2024-07-06T03:04:00Z" w16du:dateUtc="2024-07-05T19:04:00Z"/>
                <w:rFonts w:ascii="Times New Roman" w:hAnsi="Times New Roman" w:cs="Times New Roman"/>
              </w:rPr>
            </w:pPr>
            <w:ins w:id="445" w:author="Sheng Xiao" w:date="2024-07-06T03:04:00Z" w16du:dateUtc="2024-07-05T19:04:00Z">
              <w:r w:rsidRPr="007C78D2">
                <w:rPr>
                  <w:rFonts w:ascii="Times New Roman" w:hAnsi="Times New Roman" w:cs="Times New Roman"/>
                </w:rPr>
                <w:t>Lys488(A), Asn454(A), Gln447(A)</w:t>
              </w:r>
            </w:ins>
          </w:p>
        </w:tc>
      </w:tr>
    </w:tbl>
    <w:p w14:paraId="4041CE34" w14:textId="10551EE2" w:rsidR="00595597" w:rsidRPr="00246BF6" w:rsidRDefault="00246BF6" w:rsidP="00D17F3E">
      <w:pPr>
        <w:pStyle w:val="a8"/>
        <w:kinsoku w:val="0"/>
        <w:overflowPunct w:val="0"/>
        <w:spacing w:before="0" w:beforeAutospacing="0" w:after="0" w:afterAutospacing="0"/>
        <w:textAlignment w:val="baseline"/>
        <w:rPr>
          <w:rFonts w:hint="eastAsia"/>
        </w:rPr>
      </w:pPr>
      <w:ins w:id="446" w:author="Sheng Xiao" w:date="2024-07-06T03:05:00Z" w16du:dateUtc="2024-07-05T19:05:00Z">
        <w:r w:rsidRPr="00EC3FC3">
          <w:rPr>
            <w:rFonts w:ascii="Times New Roman" w:hAnsi="Times New Roman" w:cs="Times New Roman" w:hint="eastAsia"/>
            <w:b/>
          </w:rPr>
          <w:t>T</w:t>
        </w:r>
        <w:r w:rsidRPr="00EC3FC3">
          <w:rPr>
            <w:rFonts w:ascii="Times New Roman" w:hAnsi="Times New Roman" w:cs="Times New Roman"/>
            <w:b/>
          </w:rPr>
          <w:t xml:space="preserve">able </w:t>
        </w:r>
        <w:r>
          <w:rPr>
            <w:rFonts w:ascii="Times New Roman" w:hAnsi="Times New Roman" w:cs="Times New Roman" w:hint="eastAsia"/>
            <w:b/>
          </w:rPr>
          <w:t>S5</w:t>
        </w:r>
        <w:r w:rsidRPr="00EC3FC3">
          <w:rPr>
            <w:rFonts w:ascii="Times New Roman" w:hAnsi="Times New Roman" w:cs="Times New Roman"/>
            <w:b/>
          </w:rPr>
          <w:t xml:space="preserve">. </w:t>
        </w:r>
        <w:r w:rsidRPr="00EC3FC3">
          <w:rPr>
            <w:rFonts w:ascii="Times New Roman" w:hAnsi="Times New Roman" w:cs="Times New Roman"/>
            <w:color w:val="000000" w:themeColor="text1"/>
            <w:kern w:val="24"/>
          </w:rPr>
          <w:t xml:space="preserve">Molecular interactions between </w:t>
        </w:r>
        <w:r>
          <w:rPr>
            <w:rFonts w:ascii="Times New Roman" w:hAnsi="Times New Roman" w:cs="Times New Roman"/>
            <w:color w:val="000000" w:themeColor="text1"/>
            <w:kern w:val="24"/>
          </w:rPr>
          <w:t xml:space="preserve">3 </w:t>
        </w:r>
        <w:r w:rsidRPr="00185C2E">
          <w:rPr>
            <w:rFonts w:ascii="Times New Roman" w:hAnsi="Times New Roman" w:cs="Times New Roman"/>
            <w:bCs/>
            <w:color w:val="000000" w:themeColor="text1"/>
            <w:szCs w:val="21"/>
          </w:rPr>
          <w:t>anthraquinones</w:t>
        </w:r>
        <w:r>
          <w:rPr>
            <w:rFonts w:ascii="Times New Roman" w:hAnsi="Times New Roman" w:cs="Times New Roman"/>
            <w:bCs/>
            <w:color w:val="000000" w:themeColor="text1"/>
            <w:szCs w:val="21"/>
          </w:rPr>
          <w:t xml:space="preserve"> </w:t>
        </w:r>
        <w:r>
          <w:rPr>
            <w:rFonts w:ascii="Times New Roman" w:hAnsi="Times New Roman" w:cs="Times New Roman" w:hint="eastAsia"/>
            <w:bCs/>
            <w:color w:val="000000" w:themeColor="text1"/>
            <w:szCs w:val="21"/>
          </w:rPr>
          <w:t>extracted</w:t>
        </w:r>
        <w:r>
          <w:rPr>
            <w:rFonts w:ascii="Times New Roman" w:hAnsi="Times New Roman" w:cs="Times New Roman"/>
            <w:bCs/>
            <w:color w:val="000000" w:themeColor="text1"/>
            <w:szCs w:val="21"/>
          </w:rPr>
          <w:t xml:space="preserve"> </w:t>
        </w:r>
        <w:r>
          <w:rPr>
            <w:rFonts w:ascii="Times New Roman" w:hAnsi="Times New Roman" w:cs="Times New Roman" w:hint="eastAsia"/>
            <w:bCs/>
            <w:color w:val="000000" w:themeColor="text1"/>
            <w:szCs w:val="21"/>
          </w:rPr>
          <w:t>from</w:t>
        </w:r>
        <w:r>
          <w:rPr>
            <w:rFonts w:ascii="Times New Roman" w:hAnsi="Times New Roman" w:cs="Times New Roman"/>
            <w:bCs/>
            <w:color w:val="000000" w:themeColor="text1"/>
            <w:szCs w:val="21"/>
          </w:rPr>
          <w:t xml:space="preserve"> </w:t>
        </w:r>
        <w:proofErr w:type="spellStart"/>
        <w:r w:rsidRPr="00EC3FC3">
          <w:rPr>
            <w:rFonts w:ascii="Times New Roman" w:hAnsi="Times New Roman" w:cs="Times New Roman"/>
            <w:bCs/>
            <w:i/>
            <w:color w:val="000000" w:themeColor="text1"/>
            <w:szCs w:val="21"/>
          </w:rPr>
          <w:t>C</w:t>
        </w:r>
        <w:r w:rsidRPr="00EC3FC3">
          <w:rPr>
            <w:rFonts w:ascii="Times New Roman" w:hAnsi="Times New Roman" w:cs="Times New Roman" w:hint="eastAsia"/>
            <w:bCs/>
            <w:i/>
            <w:color w:val="000000" w:themeColor="text1"/>
            <w:szCs w:val="21"/>
          </w:rPr>
          <w:t>assiae</w:t>
        </w:r>
        <w:proofErr w:type="spellEnd"/>
        <w:r>
          <w:rPr>
            <w:rFonts w:ascii="Times New Roman" w:hAnsi="Times New Roman" w:cs="Times New Roman"/>
            <w:bCs/>
            <w:color w:val="000000" w:themeColor="text1"/>
            <w:szCs w:val="21"/>
          </w:rPr>
          <w:t xml:space="preserve"> S</w:t>
        </w:r>
        <w:r>
          <w:rPr>
            <w:rFonts w:ascii="Times New Roman" w:hAnsi="Times New Roman" w:cs="Times New Roman" w:hint="eastAsia"/>
            <w:bCs/>
            <w:color w:val="000000" w:themeColor="text1"/>
            <w:szCs w:val="21"/>
          </w:rPr>
          <w:t>emen</w:t>
        </w:r>
        <w:r>
          <w:rPr>
            <w:rFonts w:ascii="Times New Roman" w:hAnsi="Times New Roman" w:cs="Times New Roman"/>
            <w:color w:val="000000" w:themeColor="text1"/>
            <w:kern w:val="24"/>
          </w:rPr>
          <w:t xml:space="preserve"> and proteins of </w:t>
        </w:r>
        <w:r w:rsidRPr="00EC3FC3">
          <w:rPr>
            <w:rFonts w:ascii="Times New Roman" w:hAnsi="Times New Roman" w:cs="Times New Roman"/>
            <w:color w:val="000000" w:themeColor="text1"/>
            <w:kern w:val="24"/>
          </w:rPr>
          <w:t>Rho</w:t>
        </w:r>
        <w:r>
          <w:rPr>
            <w:rFonts w:ascii="Times New Roman" w:hAnsi="Times New Roman" w:cs="Times New Roman" w:hint="eastAsia"/>
            <w:color w:val="000000" w:themeColor="text1"/>
            <w:kern w:val="24"/>
          </w:rPr>
          <w:t>A</w:t>
        </w:r>
        <w:r w:rsidRPr="00EC3FC3">
          <w:rPr>
            <w:rFonts w:ascii="Times New Roman" w:hAnsi="Times New Roman" w:cs="Times New Roman"/>
            <w:color w:val="000000" w:themeColor="text1"/>
            <w:kern w:val="24"/>
          </w:rPr>
          <w:t>-ROC</w:t>
        </w:r>
        <w:r>
          <w:rPr>
            <w:rFonts w:ascii="Times New Roman" w:hAnsi="Times New Roman" w:cs="Times New Roman" w:hint="eastAsia"/>
            <w:color w:val="000000" w:themeColor="text1"/>
            <w:kern w:val="24"/>
          </w:rPr>
          <w:t>K</w:t>
        </w:r>
      </w:ins>
      <w:ins w:id="447" w:author="Sheng Xiao" w:date="2024-07-29T22:23:00Z" w16du:dateUtc="2024-07-29T14:23:00Z">
        <w:r w:rsidR="00F25542">
          <w:rPr>
            <w:rFonts w:ascii="Times New Roman" w:hAnsi="Times New Roman" w:cs="Times New Roman" w:hint="eastAsia"/>
            <w:color w:val="000000" w:themeColor="text1"/>
            <w:kern w:val="24"/>
          </w:rPr>
          <w:t>.</w:t>
        </w:r>
      </w:ins>
    </w:p>
    <w:sectPr w:rsidR="00595597" w:rsidRPr="00246BF6" w:rsidSect="00084E1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11D375" w14:textId="77777777" w:rsidR="000F61DF" w:rsidRDefault="000F61DF" w:rsidP="00376137">
      <w:r>
        <w:separator/>
      </w:r>
    </w:p>
  </w:endnote>
  <w:endnote w:type="continuationSeparator" w:id="0">
    <w:p w14:paraId="34D348E6" w14:textId="77777777" w:rsidR="000F61DF" w:rsidRDefault="000F61DF" w:rsidP="00376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901901" w14:textId="77777777" w:rsidR="000F61DF" w:rsidRDefault="000F61DF" w:rsidP="00376137">
      <w:r>
        <w:separator/>
      </w:r>
    </w:p>
  </w:footnote>
  <w:footnote w:type="continuationSeparator" w:id="0">
    <w:p w14:paraId="00D2F61F" w14:textId="77777777" w:rsidR="000F61DF" w:rsidRDefault="000F61DF" w:rsidP="00376137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Sheng Xiao">
    <w15:presenceInfo w15:providerId="Windows Live" w15:userId="daa680822278c6c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FB7"/>
    <w:rsid w:val="00000979"/>
    <w:rsid w:val="00012B46"/>
    <w:rsid w:val="00020BDE"/>
    <w:rsid w:val="000270A3"/>
    <w:rsid w:val="00033670"/>
    <w:rsid w:val="00044522"/>
    <w:rsid w:val="00084E13"/>
    <w:rsid w:val="000971E5"/>
    <w:rsid w:val="000A60E5"/>
    <w:rsid w:val="000E0BC3"/>
    <w:rsid w:val="000F07CE"/>
    <w:rsid w:val="000F61DF"/>
    <w:rsid w:val="00155884"/>
    <w:rsid w:val="001D472C"/>
    <w:rsid w:val="00246BF6"/>
    <w:rsid w:val="00267F0D"/>
    <w:rsid w:val="002A3DF1"/>
    <w:rsid w:val="002B7B53"/>
    <w:rsid w:val="002D5910"/>
    <w:rsid w:val="002E20FF"/>
    <w:rsid w:val="00312B6A"/>
    <w:rsid w:val="00376137"/>
    <w:rsid w:val="00394A1D"/>
    <w:rsid w:val="003C34FB"/>
    <w:rsid w:val="0040684E"/>
    <w:rsid w:val="00461F00"/>
    <w:rsid w:val="004902BD"/>
    <w:rsid w:val="004A248F"/>
    <w:rsid w:val="004B0BFF"/>
    <w:rsid w:val="004D2B72"/>
    <w:rsid w:val="004E5143"/>
    <w:rsid w:val="004F745B"/>
    <w:rsid w:val="00550ACA"/>
    <w:rsid w:val="00595597"/>
    <w:rsid w:val="00606870"/>
    <w:rsid w:val="006643AF"/>
    <w:rsid w:val="006A12C4"/>
    <w:rsid w:val="006B7AEE"/>
    <w:rsid w:val="006F1EC9"/>
    <w:rsid w:val="00700883"/>
    <w:rsid w:val="00733821"/>
    <w:rsid w:val="00736D4D"/>
    <w:rsid w:val="007708AE"/>
    <w:rsid w:val="00796B84"/>
    <w:rsid w:val="007B7F39"/>
    <w:rsid w:val="00806378"/>
    <w:rsid w:val="008321A5"/>
    <w:rsid w:val="008342FE"/>
    <w:rsid w:val="00844E6F"/>
    <w:rsid w:val="00852BBB"/>
    <w:rsid w:val="00877E5C"/>
    <w:rsid w:val="008E4C41"/>
    <w:rsid w:val="00935D99"/>
    <w:rsid w:val="0095436E"/>
    <w:rsid w:val="00955C1F"/>
    <w:rsid w:val="00A27DD0"/>
    <w:rsid w:val="00A43A72"/>
    <w:rsid w:val="00A94180"/>
    <w:rsid w:val="00AB4D68"/>
    <w:rsid w:val="00B0731A"/>
    <w:rsid w:val="00B67D18"/>
    <w:rsid w:val="00BF0363"/>
    <w:rsid w:val="00C30F80"/>
    <w:rsid w:val="00C43585"/>
    <w:rsid w:val="00C71EF2"/>
    <w:rsid w:val="00CC2F21"/>
    <w:rsid w:val="00D025B7"/>
    <w:rsid w:val="00D17F3E"/>
    <w:rsid w:val="00D65E6E"/>
    <w:rsid w:val="00DB366B"/>
    <w:rsid w:val="00DB4FB7"/>
    <w:rsid w:val="00E00CDF"/>
    <w:rsid w:val="00E4748A"/>
    <w:rsid w:val="00EE040A"/>
    <w:rsid w:val="00EF5154"/>
    <w:rsid w:val="00F25542"/>
    <w:rsid w:val="00F35647"/>
    <w:rsid w:val="00F4754D"/>
    <w:rsid w:val="00F54846"/>
    <w:rsid w:val="00F5610B"/>
    <w:rsid w:val="00F60E3E"/>
    <w:rsid w:val="00FB29ED"/>
    <w:rsid w:val="00FD7F12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84D577"/>
  <w15:chartTrackingRefBased/>
  <w15:docId w15:val="{AE5FF0EF-AFB9-458E-82D9-3DB8B4E10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61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61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7613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761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76137"/>
    <w:rPr>
      <w:sz w:val="18"/>
      <w:szCs w:val="18"/>
    </w:rPr>
  </w:style>
  <w:style w:type="table" w:styleId="a7">
    <w:name w:val="Table Grid"/>
    <w:basedOn w:val="a1"/>
    <w:uiPriority w:val="39"/>
    <w:rsid w:val="00806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0A60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0F07CE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0F07CE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0F07CE"/>
  </w:style>
  <w:style w:type="paragraph" w:styleId="ac">
    <w:name w:val="annotation subject"/>
    <w:basedOn w:val="aa"/>
    <w:next w:val="aa"/>
    <w:link w:val="ad"/>
    <w:uiPriority w:val="99"/>
    <w:semiHidden/>
    <w:unhideWhenUsed/>
    <w:rsid w:val="000F07CE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0F07CE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0F07CE"/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0F07CE"/>
    <w:rPr>
      <w:sz w:val="18"/>
      <w:szCs w:val="18"/>
    </w:rPr>
  </w:style>
  <w:style w:type="paragraph" w:styleId="af0">
    <w:name w:val="Revision"/>
    <w:hidden/>
    <w:uiPriority w:val="99"/>
    <w:semiHidden/>
    <w:rsid w:val="006643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1275</Words>
  <Characters>7268</Characters>
  <Application>Microsoft Office Word</Application>
  <DocSecurity>0</DocSecurity>
  <Lines>60</Lines>
  <Paragraphs>17</Paragraphs>
  <ScaleCrop>false</ScaleCrop>
  <Company/>
  <LinksUpToDate>false</LinksUpToDate>
  <CharactersWithSpaces>8526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</dc:creator>
  <cp:keywords/>
  <dc:description/>
  <cp:lastModifiedBy>Sheng Xiao</cp:lastModifiedBy>
  <cp:revision>10</cp:revision>
  <dcterms:created xsi:type="dcterms:W3CDTF">2024-04-30T04:50:00Z</dcterms:created>
  <dcterms:modified xsi:type="dcterms:W3CDTF">2024-07-30T10:27:00Z</dcterms:modified>
</cp:coreProperties>
</file>