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56263" w14:textId="466BD4D9" w:rsidR="00AB35B9" w:rsidRDefault="008E0FEA">
      <w:r>
        <w:t>Video S1:</w:t>
      </w:r>
    </w:p>
    <w:p w14:paraId="31D16FEF" w14:textId="4E95C9E2" w:rsidR="008E0FEA" w:rsidRDefault="008E0FEA">
      <w:r>
        <w:t xml:space="preserve">A magnetic bead (Dynabead M-270) transported </w:t>
      </w:r>
      <w:r w:rsidR="00A214F9">
        <w:t xml:space="preserve">between </w:t>
      </w:r>
      <w:r>
        <w:t>adjacent disk</w:t>
      </w:r>
      <w:r w:rsidR="00A214F9">
        <w:t>s</w:t>
      </w:r>
      <w:r>
        <w:t xml:space="preserve"> by </w:t>
      </w:r>
      <w:r w:rsidR="00D01516">
        <w:t>the switching of a 30 Oe out</w:t>
      </w:r>
      <w:r w:rsidR="00CA0748">
        <w:t>-</w:t>
      </w:r>
      <w:r w:rsidR="00D01516">
        <w:t>of</w:t>
      </w:r>
      <w:r w:rsidR="00CA0748">
        <w:t>-</w:t>
      </w:r>
      <w:r w:rsidR="00D01516">
        <w:t>plane magnetic field.</w:t>
      </w:r>
      <w:r w:rsidR="000572A8" w:rsidRPr="000572A8">
        <w:t xml:space="preserve"> </w:t>
      </w:r>
      <w:r w:rsidR="000572A8">
        <w:t>Video is in real time.</w:t>
      </w:r>
    </w:p>
    <w:p w14:paraId="1B159F27" w14:textId="278753D1" w:rsidR="00D01516" w:rsidRDefault="00D01516"/>
    <w:p w14:paraId="0DA738B1" w14:textId="301ABA94" w:rsidR="00D01516" w:rsidRDefault="00D01516">
      <w:r>
        <w:t xml:space="preserve">Video S2: </w:t>
      </w:r>
    </w:p>
    <w:p w14:paraId="1B4F0C48" w14:textId="75493123" w:rsidR="00D00188" w:rsidRDefault="00C03D69">
      <w:r w:rsidRPr="00C03D69">
        <w:t>Magnetic beads (Spherotech</w:t>
      </w:r>
      <w:r w:rsidR="00882293">
        <w:t xml:space="preserve"> </w:t>
      </w:r>
      <w:r w:rsidR="00882293" w:rsidRPr="00882293">
        <w:t xml:space="preserve">PMS-20-10, PMS-30-10, </w:t>
      </w:r>
      <w:r w:rsidR="00882293">
        <w:t>and</w:t>
      </w:r>
      <w:r w:rsidR="00882293" w:rsidRPr="00882293">
        <w:t xml:space="preserve"> PMS-40-10</w:t>
      </w:r>
      <w:r w:rsidRPr="00C03D69">
        <w:t>) transported across disk arrays at 1.5 Hz magnetic field frequency</w:t>
      </w:r>
      <w:r>
        <w:t xml:space="preserve">. Transport is mostly phase-locked, as particles </w:t>
      </w:r>
      <w:r w:rsidR="00D00188">
        <w:t>mostly move synchronously with each other and with the external field.</w:t>
      </w:r>
      <w:r w:rsidR="000572A8" w:rsidRPr="000572A8">
        <w:t xml:space="preserve"> </w:t>
      </w:r>
      <w:r w:rsidR="000572A8">
        <w:t>Video is in real time.</w:t>
      </w:r>
    </w:p>
    <w:p w14:paraId="13EEFD4F" w14:textId="77777777" w:rsidR="00E954B2" w:rsidRDefault="00E954B2"/>
    <w:p w14:paraId="30D185E5" w14:textId="59A61842" w:rsidR="00D00188" w:rsidRDefault="00D00188">
      <w:r>
        <w:t>Video S3:</w:t>
      </w:r>
    </w:p>
    <w:p w14:paraId="53FD83AD" w14:textId="69C5147B" w:rsidR="00D00188" w:rsidRDefault="00D00188">
      <w:r>
        <w:t xml:space="preserve">Magnetic beads </w:t>
      </w:r>
      <w:r w:rsidRPr="00C03D69">
        <w:t>(Spherotech</w:t>
      </w:r>
      <w:r>
        <w:t xml:space="preserve"> </w:t>
      </w:r>
      <w:r w:rsidRPr="00882293">
        <w:t xml:space="preserve">PMS-20-10, PMS-30-10, </w:t>
      </w:r>
      <w:r>
        <w:t>and</w:t>
      </w:r>
      <w:r w:rsidRPr="00882293">
        <w:t xml:space="preserve"> PMS-40-10</w:t>
      </w:r>
      <w:r w:rsidRPr="00C03D69">
        <w:t>)</w:t>
      </w:r>
      <w:r>
        <w:t xml:space="preserve"> transported across disk arrays at 6 Hz magnetic field frequency.</w:t>
      </w:r>
      <w:r w:rsidR="00A47465">
        <w:t xml:space="preserve"> Transport exhibits phase-slipping behavior, though rightward </w:t>
      </w:r>
      <w:r w:rsidR="00427D83">
        <w:t>motion</w:t>
      </w:r>
      <w:r w:rsidR="00A47465">
        <w:t xml:space="preserve"> </w:t>
      </w:r>
      <w:r w:rsidR="008C68C4">
        <w:t xml:space="preserve">of all particles </w:t>
      </w:r>
      <w:r w:rsidR="00A47465">
        <w:t>is observed.</w:t>
      </w:r>
      <w:r w:rsidR="000572A8">
        <w:t xml:space="preserve"> Video is in real time.</w:t>
      </w:r>
    </w:p>
    <w:p w14:paraId="783BE58A" w14:textId="2CE1D5E5" w:rsidR="00A47465" w:rsidRDefault="00A47465"/>
    <w:p w14:paraId="6ED78848" w14:textId="21AFEFD0" w:rsidR="00A47465" w:rsidRDefault="00A47465">
      <w:r>
        <w:t>Video S4:</w:t>
      </w:r>
    </w:p>
    <w:p w14:paraId="758FC6A4" w14:textId="2472BE2D" w:rsidR="00A47465" w:rsidRDefault="000572A8">
      <w:r>
        <w:t>Simulation of a bead (purple</w:t>
      </w:r>
      <w:r w:rsidR="00B702A4">
        <w:t xml:space="preserve"> dot</w:t>
      </w:r>
      <w:r>
        <w:t xml:space="preserve">) transported at </w:t>
      </w:r>
      <w:ins w:id="0" w:author="Greg Vieira" w:date="2021-06-25T22:48:00Z">
        <w:r w:rsidR="00B6111D">
          <w:t>2</w:t>
        </w:r>
        <w:r w:rsidR="00B6111D">
          <w:t xml:space="preserve"> </w:t>
        </w:r>
      </w:ins>
      <w:r>
        <w:t>Hz across</w:t>
      </w:r>
      <w:r w:rsidR="00B702A4">
        <w:t xml:space="preserve"> three magnetic disks (black circles)</w:t>
      </w:r>
      <w:r>
        <w:t xml:space="preserve">. </w:t>
      </w:r>
      <w:r w:rsidR="00B702A4">
        <w:t>Opposite poles of magnetic disks are indicated by red and blue dots, and poles rotate around disks as the</w:t>
      </w:r>
      <w:r w:rsidR="008C7DC6">
        <w:t xml:space="preserve"> simulated</w:t>
      </w:r>
      <w:r w:rsidR="00B702A4">
        <w:t xml:space="preserve"> in-plane magnetic field is rotated. </w:t>
      </w:r>
      <w:r w:rsidR="008C7DC6">
        <w:t>Simulated</w:t>
      </w:r>
      <w:r w:rsidR="005F0A82">
        <w:t xml:space="preserve"> motion exhibits phase-locked behavior. </w:t>
      </w:r>
      <w:r>
        <w:t>(Note: simulation is not in real time.)</w:t>
      </w:r>
    </w:p>
    <w:p w14:paraId="1DB946A4" w14:textId="77777777" w:rsidR="000572A8" w:rsidRDefault="000572A8"/>
    <w:p w14:paraId="373278BC" w14:textId="291A7BE3" w:rsidR="00A47465" w:rsidRDefault="00A47465">
      <w:r>
        <w:t>Video S5:</w:t>
      </w:r>
    </w:p>
    <w:p w14:paraId="780F88CE" w14:textId="68C662F2" w:rsidR="008C7DC6" w:rsidRDefault="008C7DC6">
      <w:r>
        <w:t xml:space="preserve">Simulation of a bead (purple dot) </w:t>
      </w:r>
      <w:r w:rsidR="000662A4">
        <w:t xml:space="preserve">with simulated field frequency of </w:t>
      </w:r>
      <w:ins w:id="1" w:author="Greg Vieira" w:date="2021-06-25T22:49:00Z">
        <w:r w:rsidR="008F4240">
          <w:t>5</w:t>
        </w:r>
      </w:ins>
      <w:r>
        <w:t xml:space="preserve"> Hz. Simulated motion exhibits phase-</w:t>
      </w:r>
      <w:r w:rsidR="0072042E">
        <w:t xml:space="preserve">slipping </w:t>
      </w:r>
      <w:r>
        <w:t>behavior</w:t>
      </w:r>
      <w:r w:rsidR="0072042E">
        <w:t>, as bead does not transport to subsequent disk</w:t>
      </w:r>
      <w:r>
        <w:t>. (Note: simulation is not in real time.)</w:t>
      </w:r>
    </w:p>
    <w:sectPr w:rsidR="008C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eg Vieira">
    <w15:presenceInfo w15:providerId="Windows Live" w15:userId="ecf50b592fb2b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B9"/>
    <w:rsid w:val="000572A8"/>
    <w:rsid w:val="000662A4"/>
    <w:rsid w:val="00110726"/>
    <w:rsid w:val="003D2F56"/>
    <w:rsid w:val="00427D83"/>
    <w:rsid w:val="005F0A82"/>
    <w:rsid w:val="0072042E"/>
    <w:rsid w:val="007A572B"/>
    <w:rsid w:val="00882293"/>
    <w:rsid w:val="008C68C4"/>
    <w:rsid w:val="008C7DC6"/>
    <w:rsid w:val="008E0FEA"/>
    <w:rsid w:val="008F4240"/>
    <w:rsid w:val="00A214F9"/>
    <w:rsid w:val="00A47465"/>
    <w:rsid w:val="00AB35B9"/>
    <w:rsid w:val="00B6111D"/>
    <w:rsid w:val="00B702A4"/>
    <w:rsid w:val="00C03D69"/>
    <w:rsid w:val="00C63238"/>
    <w:rsid w:val="00CA0748"/>
    <w:rsid w:val="00D00188"/>
    <w:rsid w:val="00D01516"/>
    <w:rsid w:val="00E9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1BDE7"/>
  <w15:chartTrackingRefBased/>
  <w15:docId w15:val="{F2B48D52-F956-427C-A6D4-9F9DAEDC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Vieira</dc:creator>
  <cp:keywords/>
  <dc:description/>
  <cp:lastModifiedBy>Greg Vieira</cp:lastModifiedBy>
  <cp:revision>24</cp:revision>
  <dcterms:created xsi:type="dcterms:W3CDTF">2021-05-10T01:38:00Z</dcterms:created>
  <dcterms:modified xsi:type="dcterms:W3CDTF">2021-06-26T03:49:00Z</dcterms:modified>
</cp:coreProperties>
</file>