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B70" w:rsidRPr="00445B08" w:rsidRDefault="009B5B70" w:rsidP="009B5B70">
      <w:pPr>
        <w:tabs>
          <w:tab w:val="left" w:pos="284"/>
        </w:tabs>
        <w:mirrorIndents/>
        <w:rPr>
          <w:rFonts w:ascii="Bookman Old Style" w:hAnsi="Bookman Old Style"/>
        </w:rPr>
      </w:pPr>
      <w:bookmarkStart w:id="0" w:name="_Ref2333087"/>
      <w:r w:rsidRPr="00445B08">
        <w:rPr>
          <w:rFonts w:ascii="Bookman Old Style" w:hAnsi="Bookman Old Style"/>
        </w:rPr>
        <w:t xml:space="preserve">Supplementary </w:t>
      </w:r>
      <w:r w:rsidR="00157C81">
        <w:rPr>
          <w:rFonts w:ascii="Bookman Old Style" w:hAnsi="Bookman Old Style"/>
        </w:rPr>
        <w:t>Document S1</w:t>
      </w:r>
    </w:p>
    <w:p w:rsidR="009B5B70" w:rsidRPr="00445B08" w:rsidRDefault="009B5B70" w:rsidP="009B5B70">
      <w:pPr>
        <w:tabs>
          <w:tab w:val="left" w:pos="284"/>
        </w:tabs>
        <w:mirrorIndents/>
        <w:rPr>
          <w:rFonts w:ascii="Bookman Old Style" w:hAnsi="Bookman Old Style"/>
        </w:rPr>
      </w:pPr>
    </w:p>
    <w:p w:rsidR="009B5B70" w:rsidRPr="00445B08" w:rsidRDefault="009B5B70" w:rsidP="009B5B70">
      <w:pPr>
        <w:tabs>
          <w:tab w:val="left" w:pos="284"/>
        </w:tabs>
        <w:mirrorIndents/>
        <w:rPr>
          <w:rFonts w:ascii="Bookman Old Style" w:hAnsi="Bookman Old Style"/>
        </w:rPr>
      </w:pPr>
      <w:r w:rsidRPr="00445B08">
        <w:rPr>
          <w:rFonts w:ascii="Bookman Old Style" w:hAnsi="Bookman Old Style"/>
        </w:rPr>
        <w:t>Detailed fuel model descriptions</w:t>
      </w:r>
      <w:bookmarkEnd w:id="0"/>
    </w:p>
    <w:p w:rsidR="009B5B70" w:rsidRPr="00445B08" w:rsidRDefault="009B5B70" w:rsidP="009B5B70">
      <w:pPr>
        <w:pStyle w:val="ListParagraph"/>
        <w:tabs>
          <w:tab w:val="left" w:pos="284"/>
        </w:tabs>
        <w:ind w:left="0"/>
        <w:contextualSpacing w:val="0"/>
        <w:mirrorIndents/>
      </w:pPr>
      <w:bookmarkStart w:id="1" w:name="BS_heading_NEW"/>
      <w:bookmarkEnd w:id="1"/>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In order to more fully understand the impact of forest thinning in black spruce on wildfire behaviour, it is imperative that the simulation of the boreal spruce fuel bed is correct and realistic both in terms of its physical structure, but also incorporating the specific ecology of boreal spruce </w:t>
      </w:r>
      <w:proofErr w:type="spellStart"/>
      <w:r w:rsidRPr="00445B08">
        <w:rPr>
          <w:rFonts w:ascii="Bookman Old Style" w:hAnsi="Bookman Old Style"/>
        </w:rPr>
        <w:t>ecosites</w:t>
      </w:r>
      <w:proofErr w:type="spellEnd"/>
      <w:r w:rsidRPr="00445B08">
        <w:rPr>
          <w:rFonts w:ascii="Bookman Old Style" w:hAnsi="Bookman Old Style"/>
        </w:rPr>
        <w:t xml:space="preserve">. While boreal spruce occupies a large range of climatic and soil drainage conditions, in the high-frequency wildfire regime of the boreal forest of western North America, black spruce often occupies more poorly-drained </w:t>
      </w:r>
      <w:proofErr w:type="spellStart"/>
      <w:r w:rsidRPr="00445B08">
        <w:rPr>
          <w:rFonts w:ascii="Bookman Old Style" w:hAnsi="Bookman Old Style"/>
        </w:rPr>
        <w:t>ecosites</w:t>
      </w:r>
      <w:proofErr w:type="spellEnd"/>
      <w:r w:rsidRPr="00445B08">
        <w:rPr>
          <w:rFonts w:ascii="Bookman Old Style" w:hAnsi="Bookman Old Style"/>
        </w:rPr>
        <w:t xml:space="preserve">. As a result of this slow growth in wet areas, boreal black spruce stands contain attributes such as abundant arboreal lichens and vegetative regrowth through "layering" that promotes specific stand structural characteristics that differentiate it from non-boreal and drier conifer forests. In this study, we detail the unique ecological properties of black spruce stands (and the thinning practices therein) and propose a series of best practices for incorporating black spruce stands into physics-based fire behaviour models such as FIRETEC. </w:t>
      </w:r>
    </w:p>
    <w:p w:rsidR="009B5B70" w:rsidRPr="00445B08" w:rsidRDefault="009B5B70" w:rsidP="009B5B70">
      <w:pPr>
        <w:pStyle w:val="ListParagraph"/>
        <w:tabs>
          <w:tab w:val="left" w:pos="284"/>
        </w:tabs>
        <w:ind w:left="0"/>
        <w:contextualSpacing w:val="0"/>
        <w:mirrorIndents/>
      </w:pPr>
    </w:p>
    <w:p w:rsidR="009B5B70" w:rsidRPr="00445B08" w:rsidRDefault="009B5B70" w:rsidP="009B5B70">
      <w:pPr>
        <w:pStyle w:val="ListParagraph"/>
        <w:numPr>
          <w:ilvl w:val="1"/>
          <w:numId w:val="1"/>
        </w:numPr>
        <w:tabs>
          <w:tab w:val="left" w:pos="284"/>
        </w:tabs>
        <w:contextualSpacing w:val="0"/>
        <w:mirrorIndents/>
      </w:pPr>
      <w:r w:rsidRPr="00445B08">
        <w:t>Stem Mapping</w:t>
      </w:r>
    </w:p>
    <w:p w:rsidR="009B5B70" w:rsidRPr="00445B08" w:rsidRDefault="009B5B70" w:rsidP="009B5B70">
      <w:pPr>
        <w:pStyle w:val="ListParagraph"/>
        <w:tabs>
          <w:tab w:val="left" w:pos="284"/>
        </w:tabs>
        <w:ind w:left="0"/>
        <w:contextualSpacing w:val="0"/>
        <w:mirrorIndents/>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Stems with a height greater than 1.4 m are mapped using the BETA algorithm (</w:t>
      </w:r>
      <w:proofErr w:type="spellStart"/>
      <w:r w:rsidRPr="00445B08">
        <w:rPr>
          <w:rFonts w:ascii="Bookman Old Style" w:hAnsi="Bookman Old Style"/>
        </w:rPr>
        <w:t>Kettridge</w:t>
      </w:r>
      <w:proofErr w:type="spellEnd"/>
      <w:r w:rsidRPr="00445B08">
        <w:rPr>
          <w:rFonts w:ascii="Bookman Old Style" w:hAnsi="Bookman Old Style"/>
        </w:rPr>
        <w:t xml:space="preserve"> et al., 2013), where seed trees are randomly placed on the landscape, and subsequent trees are placed at a distance (minimum of 0.2 m) from the seed tree based on a folded normal distribution until the desired stem density is reached. The goal of this non-random placement is to simulate the observed patterning in boreal black spruce stands, where dominant trees reproduce by layering. We determined an approximate stem density of 9400 trees per ha using Alberta Wildfire Fuel Inventory Program (AWFIP) data for one of the Red Earth Creek</w:t>
      </w:r>
      <w:r w:rsidR="00F36734" w:rsidRPr="00445B08">
        <w:rPr>
          <w:rFonts w:ascii="Bookman Old Style" w:hAnsi="Bookman Old Style"/>
        </w:rPr>
        <w:t xml:space="preserve"> AB</w:t>
      </w:r>
      <w:r w:rsidRPr="00445B08">
        <w:rPr>
          <w:rFonts w:ascii="Bookman Old Style" w:hAnsi="Bookman Old Style"/>
        </w:rPr>
        <w:t xml:space="preserve"> sampling sites, which includes only </w:t>
      </w:r>
      <w:r w:rsidR="00F36734" w:rsidRPr="00445B08">
        <w:rPr>
          <w:rFonts w:ascii="Bookman Old Style" w:hAnsi="Bookman Old Style"/>
        </w:rPr>
        <w:t>trees</w:t>
      </w:r>
      <w:r w:rsidRPr="00445B08">
        <w:rPr>
          <w:rFonts w:ascii="Bookman Old Style" w:hAnsi="Bookman Old Style"/>
        </w:rPr>
        <w:t xml:space="preserve"> taller than 1.4 m. Seedlings are modeled as homogeneous surface fuel and are discussed further in section </w:t>
      </w:r>
      <w:r w:rsidRPr="00445B08">
        <w:rPr>
          <w:rFonts w:ascii="Bookman Old Style" w:hAnsi="Bookman Old Style"/>
        </w:rPr>
        <w:fldChar w:fldCharType="begin"/>
      </w:r>
      <w:r w:rsidRPr="00445B08">
        <w:rPr>
          <w:rFonts w:ascii="Bookman Old Style" w:hAnsi="Bookman Old Style"/>
        </w:rPr>
        <w:instrText xml:space="preserve"> REF BS_sfc_fuels_NEW \h  \* MERGEFORMAT </w:instrText>
      </w:r>
      <w:r w:rsidRPr="00445B08">
        <w:rPr>
          <w:rFonts w:ascii="Bookman Old Style" w:hAnsi="Bookman Old Style"/>
        </w:rPr>
      </w:r>
      <w:r w:rsidRPr="00445B08">
        <w:rPr>
          <w:rFonts w:ascii="Bookman Old Style" w:hAnsi="Bookman Old Style"/>
        </w:rPr>
        <w:fldChar w:fldCharType="end"/>
      </w:r>
      <w:r w:rsidRPr="00445B08">
        <w:rPr>
          <w:rFonts w:ascii="Bookman Old Style" w:hAnsi="Bookman Old Style"/>
        </w:rPr>
        <w:fldChar w:fldCharType="begin"/>
      </w:r>
      <w:r w:rsidRPr="00445B08">
        <w:rPr>
          <w:rFonts w:ascii="Bookman Old Style" w:hAnsi="Bookman Old Style"/>
        </w:rPr>
        <w:instrText xml:space="preserve"> REF BS_sfc_fuels_NEW \h  \* MERGEFORMAT </w:instrText>
      </w:r>
      <w:r w:rsidRPr="00445B08">
        <w:rPr>
          <w:rFonts w:ascii="Bookman Old Style" w:hAnsi="Bookman Old Style"/>
        </w:rPr>
      </w:r>
      <w:r w:rsidRPr="00445B08">
        <w:rPr>
          <w:rFonts w:ascii="Bookman Old Style" w:hAnsi="Bookman Old Style"/>
        </w:rPr>
        <w:fldChar w:fldCharType="end"/>
      </w:r>
      <w:r w:rsidRPr="00445B08">
        <w:rPr>
          <w:rFonts w:ascii="Bookman Old Style" w:hAnsi="Bookman Old Style"/>
        </w:rPr>
        <w:fldChar w:fldCharType="begin"/>
      </w:r>
      <w:r w:rsidRPr="00445B08">
        <w:rPr>
          <w:rFonts w:ascii="Bookman Old Style" w:hAnsi="Bookman Old Style"/>
        </w:rPr>
        <w:instrText xml:space="preserve"> REF BS_sfc_fuels_NEW \r \h  \* MERGEFORMAT </w:instrText>
      </w:r>
      <w:r w:rsidRPr="00445B08">
        <w:rPr>
          <w:rFonts w:ascii="Bookman Old Style" w:hAnsi="Bookman Old Style"/>
        </w:rPr>
      </w:r>
      <w:r w:rsidRPr="00445B08">
        <w:rPr>
          <w:rFonts w:ascii="Bookman Old Style" w:hAnsi="Bookman Old Style"/>
        </w:rPr>
        <w:fldChar w:fldCharType="separate"/>
      </w:r>
      <w:r w:rsidRPr="00445B08">
        <w:rPr>
          <w:rFonts w:ascii="Bookman Old Style" w:hAnsi="Bookman Old Style"/>
        </w:rPr>
        <w:t>A.8</w:t>
      </w:r>
      <w:r w:rsidRPr="00445B08">
        <w:rPr>
          <w:rFonts w:ascii="Bookman Old Style" w:hAnsi="Bookman Old Style"/>
        </w:rPr>
        <w:fldChar w:fldCharType="end"/>
      </w:r>
      <w:r w:rsidRPr="00445B08">
        <w:rPr>
          <w:rFonts w:ascii="Bookman Old Style" w:hAnsi="Bookman Old Style"/>
        </w:rPr>
        <w:t>.</w:t>
      </w:r>
    </w:p>
    <w:p w:rsidR="009B5B70" w:rsidRPr="00445B08" w:rsidRDefault="009B5B70" w:rsidP="009B5B70">
      <w:pPr>
        <w:pStyle w:val="ListParagraph"/>
        <w:tabs>
          <w:tab w:val="left" w:pos="284"/>
        </w:tabs>
        <w:ind w:left="0"/>
        <w:contextualSpacing w:val="0"/>
        <w:mirrorIndents/>
      </w:pPr>
    </w:p>
    <w:p w:rsidR="009B5B70" w:rsidRPr="00445B08" w:rsidRDefault="009B5B70" w:rsidP="009B5B70">
      <w:pPr>
        <w:pStyle w:val="ListParagraph"/>
        <w:numPr>
          <w:ilvl w:val="1"/>
          <w:numId w:val="1"/>
        </w:numPr>
        <w:tabs>
          <w:tab w:val="left" w:pos="284"/>
        </w:tabs>
        <w:contextualSpacing w:val="0"/>
        <w:mirrorIndents/>
      </w:pPr>
      <w:r w:rsidRPr="00445B08">
        <w:t>Diameter at breast height</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Unlike the original formulation of the BETA model, here we instead assign a log-normal distribution of diameter at breast height (</w:t>
      </w:r>
      <w:r w:rsidR="00F36734" w:rsidRPr="00445B08">
        <w:rPr>
          <w:rFonts w:ascii="Bookman Old Style" w:hAnsi="Bookman Old Style"/>
        </w:rPr>
        <w:t>DBH</w:t>
      </w:r>
      <w:r w:rsidRPr="00445B08">
        <w:rPr>
          <w:rFonts w:ascii="Bookman Old Style" w:hAnsi="Bookman Old Style"/>
        </w:rPr>
        <w:t xml:space="preserve">, breast height is 1.4 m) rather than top height </w:t>
      </w:r>
      <w:r w:rsidR="00EB6262" w:rsidRPr="00445B08">
        <w:rPr>
          <w:rFonts w:ascii="Bookman Old Style" w:hAnsi="Bookman Old Style"/>
        </w:rPr>
        <w:t xml:space="preserve">(H) </w:t>
      </w:r>
      <w:r w:rsidRPr="00445B08">
        <w:rPr>
          <w:rFonts w:ascii="Bookman Old Style" w:hAnsi="Bookman Old Style"/>
        </w:rPr>
        <w:t>when placing trees in the domain.</w:t>
      </w:r>
      <w:r w:rsidR="00F36734" w:rsidRPr="00445B08">
        <w:rPr>
          <w:rFonts w:ascii="Bookman Old Style" w:hAnsi="Bookman Old Style"/>
        </w:rPr>
        <w:t xml:space="preserve"> DBH</w:t>
      </w:r>
      <w:r w:rsidRPr="00445B08">
        <w:rPr>
          <w:rFonts w:ascii="Bookman Old Style" w:hAnsi="Bookman Old Style"/>
        </w:rPr>
        <w:t xml:space="preserve"> is assigned independently from stem location. Standard deviation and mean for the log normal distributions are 4.16 cm and 5.42 cm respectively. Observed large tree (</w:t>
      </w:r>
      <w:r w:rsidR="00F36734" w:rsidRPr="00445B08">
        <w:rPr>
          <w:rFonts w:ascii="Bookman Old Style" w:hAnsi="Bookman Old Style"/>
        </w:rPr>
        <w:t>DBH &gt; 9 cm</w:t>
      </w:r>
      <w:r w:rsidRPr="00445B08">
        <w:rPr>
          <w:rFonts w:ascii="Bookman Old Style" w:hAnsi="Bookman Old Style"/>
        </w:rPr>
        <w:t>) and small tree (</w:t>
      </w:r>
      <w:r w:rsidR="00F36734" w:rsidRPr="00445B08">
        <w:rPr>
          <w:rFonts w:ascii="Bookman Old Style" w:hAnsi="Bookman Old Style"/>
        </w:rPr>
        <w:t>DBH&lt;9cm</w:t>
      </w:r>
      <w:r w:rsidRPr="00445B08">
        <w:rPr>
          <w:rFonts w:ascii="Bookman Old Style" w:hAnsi="Bookman Old Style"/>
        </w:rPr>
        <w:t>) data are separate in the AWFIP database; although we use only one model for the height and</w:t>
      </w:r>
      <w:r w:rsidR="00F36734" w:rsidRPr="00445B08">
        <w:rPr>
          <w:rFonts w:ascii="Bookman Old Style" w:hAnsi="Bookman Old Style"/>
        </w:rPr>
        <w:t xml:space="preserve"> DBH</w:t>
      </w:r>
      <w:r w:rsidRPr="00445B08">
        <w:rPr>
          <w:rFonts w:ascii="Bookman Old Style" w:hAnsi="Bookman Old Style"/>
        </w:rPr>
        <w:t xml:space="preserve"> of all trees</w:t>
      </w:r>
      <w:r w:rsidR="00F36734" w:rsidRPr="00445B08">
        <w:rPr>
          <w:rFonts w:ascii="Bookman Old Style" w:hAnsi="Bookman Old Style"/>
        </w:rPr>
        <w:t xml:space="preserve"> greater than 1.4 m.</w:t>
      </w:r>
      <w:r w:rsidRPr="00445B08">
        <w:rPr>
          <w:rFonts w:ascii="Bookman Old Style" w:hAnsi="Bookman Old Style"/>
        </w:rPr>
        <w:t xml:space="preserve"> </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pStyle w:val="ListParagraph"/>
        <w:numPr>
          <w:ilvl w:val="1"/>
          <w:numId w:val="1"/>
        </w:numPr>
        <w:tabs>
          <w:tab w:val="left" w:pos="284"/>
        </w:tabs>
        <w:contextualSpacing w:val="0"/>
        <w:mirrorIndents/>
      </w:pPr>
      <w:r w:rsidRPr="00445B08">
        <w:t>Height</w:t>
      </w:r>
    </w:p>
    <w:p w:rsidR="009B5B70" w:rsidRPr="00445B08" w:rsidRDefault="009B5B70" w:rsidP="009B5B70">
      <w:pPr>
        <w:tabs>
          <w:tab w:val="left" w:pos="284"/>
        </w:tabs>
        <w:mirrorIndents/>
        <w:jc w:val="both"/>
        <w:rPr>
          <w:rFonts w:ascii="Bookman Old Style" w:hAnsi="Bookman Old Style"/>
        </w:rPr>
      </w:pPr>
    </w:p>
    <w:p w:rsidR="009B5B70" w:rsidRPr="00445B08" w:rsidRDefault="00F36734" w:rsidP="009B5B70">
      <w:pPr>
        <w:tabs>
          <w:tab w:val="left" w:pos="284"/>
        </w:tabs>
        <w:mirrorIndents/>
        <w:jc w:val="both"/>
        <w:rPr>
          <w:rFonts w:ascii="Bookman Old Style" w:hAnsi="Bookman Old Style"/>
        </w:rPr>
      </w:pPr>
      <w:r w:rsidRPr="00445B08">
        <w:rPr>
          <w:rFonts w:ascii="Bookman Old Style" w:hAnsi="Bookman Old Style"/>
        </w:rPr>
        <w:t xml:space="preserve">Tree heights, H, </w:t>
      </w:r>
      <w:r w:rsidR="009B5B70" w:rsidRPr="00445B08">
        <w:rPr>
          <w:rFonts w:ascii="Bookman Old Style" w:hAnsi="Bookman Old Style"/>
        </w:rPr>
        <w:t>are modeled from</w:t>
      </w:r>
      <w:r w:rsidRPr="00445B08">
        <w:rPr>
          <w:rFonts w:ascii="Bookman Old Style" w:hAnsi="Bookman Old Style"/>
        </w:rPr>
        <w:t xml:space="preserve"> DBH</w:t>
      </w:r>
      <w:r w:rsidR="009B5B70" w:rsidRPr="00445B08">
        <w:rPr>
          <w:rFonts w:ascii="Bookman Old Style" w:hAnsi="Bookman Old Style"/>
        </w:rPr>
        <w:t xml:space="preserve"> based on relationships found in the AWFIP data, </w:t>
      </w:r>
    </w:p>
    <w:tbl>
      <w:tblPr>
        <w:tblW w:w="0" w:type="auto"/>
        <w:tblInd w:w="288" w:type="dxa"/>
        <w:tblLook w:val="04A0" w:firstRow="1" w:lastRow="0" w:firstColumn="1" w:lastColumn="0" w:noHBand="0" w:noVBand="1"/>
      </w:tblPr>
      <w:tblGrid>
        <w:gridCol w:w="655"/>
        <w:gridCol w:w="7718"/>
        <w:gridCol w:w="699"/>
      </w:tblGrid>
      <w:tr w:rsidR="009B5B70" w:rsidRPr="00445B08" w:rsidTr="007629AC">
        <w:tc>
          <w:tcPr>
            <w:tcW w:w="700"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w:p>
        </w:tc>
        <w:tc>
          <w:tcPr>
            <w:tcW w:w="8363" w:type="dxa"/>
            <w:shd w:val="clear" w:color="auto" w:fill="auto"/>
          </w:tcPr>
          <w:p w:rsidR="009B5B70" w:rsidRPr="00445B08" w:rsidRDefault="0076255B" w:rsidP="007629AC">
            <w:pPr>
              <w:tabs>
                <w:tab w:val="left" w:pos="284"/>
              </w:tabs>
              <w:spacing w:line="276" w:lineRule="auto"/>
              <w:mirrorIndents/>
              <w:jc w:val="both"/>
              <w:rPr>
                <w:rFonts w:ascii="Bookman Old Style" w:eastAsia="Bookman Old Style" w:hAnsi="Bookman Old Style" w:cs="Bookman Old Style"/>
              </w:rPr>
            </w:pPr>
            <m:oMathPara>
              <m:oMath>
                <m:r>
                  <w:rPr>
                    <w:rFonts w:ascii="Cambria Math" w:hAnsi="Cambria Math"/>
                  </w:rPr>
                  <m:t>H=0.834 +</m:t>
                </m:r>
                <m:sSup>
                  <m:sSupPr>
                    <m:ctrlPr>
                      <w:ins w:id="2" w:author="Marshall, Ginny" w:date="2020-06-02T13:51:00Z">
                        <w:rPr>
                          <w:rFonts w:ascii="Cambria Math" w:hAnsi="Cambria Math"/>
                          <w:i/>
                        </w:rPr>
                      </w:ins>
                    </m:ctrlPr>
                  </m:sSupPr>
                  <m:e>
                    <m:r>
                      <w:rPr>
                        <w:rFonts w:ascii="Cambria Math" w:hAnsi="Cambria Math"/>
                      </w:rPr>
                      <m:t>DBH</m:t>
                    </m:r>
                    <m:ctrlPr>
                      <w:ins w:id="3" w:author="Marshall, Ginny" w:date="2020-06-02T13:51:00Z">
                        <w:rPr>
                          <w:rFonts w:ascii="Cambria Math" w:hAnsi="Cambria Math"/>
                        </w:rPr>
                      </w:ins>
                    </m:ctrlPr>
                  </m:e>
                  <m:sup>
                    <m:r>
                      <w:rPr>
                        <w:rFonts w:ascii="Cambria Math" w:hAnsi="Cambria Math"/>
                      </w:rPr>
                      <m:t>0.91626</m:t>
                    </m:r>
                    <m:ctrlPr>
                      <w:ins w:id="4" w:author="Marshall, Ginny" w:date="2020-06-02T13:51:00Z">
                        <w:rPr>
                          <w:rFonts w:ascii="Cambria Math" w:hAnsi="Cambria Math"/>
                        </w:rPr>
                      </w:ins>
                    </m:ctrlPr>
                  </m:sup>
                </m:sSup>
                <m:r>
                  <w:rPr>
                    <w:rFonts w:ascii="Cambria Math" w:hAnsi="Cambria Math"/>
                  </w:rPr>
                  <m:t>+SE</m:t>
                </m:r>
              </m:oMath>
            </m:oMathPara>
          </w:p>
        </w:tc>
        <w:tc>
          <w:tcPr>
            <w:tcW w:w="719" w:type="dxa"/>
            <w:shd w:val="clear" w:color="auto" w:fill="auto"/>
          </w:tcPr>
          <w:p w:rsidR="009B5B70" w:rsidRPr="00445B08" w:rsidRDefault="009B5B70" w:rsidP="009B5B70">
            <w:pPr>
              <w:tabs>
                <w:tab w:val="left" w:pos="284"/>
              </w:tabs>
              <w:spacing w:line="276" w:lineRule="auto"/>
              <w:mirrorIndents/>
              <w:jc w:val="both"/>
              <w:rPr>
                <w:rFonts w:ascii="Bookman Old Style" w:eastAsia="Bookman Old Style" w:hAnsi="Bookman Old Style" w:cs="Bookman Old Style"/>
              </w:rPr>
            </w:pPr>
            <w:r w:rsidRPr="00445B08">
              <w:rPr>
                <w:rFonts w:ascii="Bookman Old Style" w:eastAsia="Bookman Old Style" w:hAnsi="Bookman Old Style" w:cs="Bookman Old Style"/>
              </w:rPr>
              <w:t>(</w:t>
            </w:r>
            <w:bookmarkStart w:id="5" w:name="Hpima"/>
            <w:r w:rsidRPr="00445B08">
              <w:rPr>
                <w:rFonts w:ascii="Bookman Old Style" w:eastAsia="Bookman Old Style" w:hAnsi="Bookman Old Style" w:cs="Bookman Old Style"/>
                <w:noProof/>
              </w:rPr>
              <w:fldChar w:fldCharType="begin"/>
            </w:r>
            <w:r w:rsidRPr="00445B08">
              <w:rPr>
                <w:rFonts w:ascii="Bookman Old Style" w:eastAsia="Bookman Old Style" w:hAnsi="Bookman Old Style" w:cs="Bookman Old Style"/>
                <w:noProof/>
              </w:rPr>
              <w:instrText xml:space="preserve"> SEQ EQ \* MERGEFORMAT </w:instrText>
            </w:r>
            <w:r w:rsidRPr="00445B08">
              <w:rPr>
                <w:rFonts w:ascii="Bookman Old Style" w:eastAsia="Bookman Old Style" w:hAnsi="Bookman Old Style" w:cs="Bookman Old Style"/>
                <w:noProof/>
              </w:rPr>
              <w:fldChar w:fldCharType="separate"/>
            </w:r>
            <w:r w:rsidRPr="00445B08">
              <w:rPr>
                <w:rFonts w:ascii="Bookman Old Style" w:eastAsia="Bookman Old Style" w:hAnsi="Bookman Old Style" w:cs="Bookman Old Style"/>
                <w:noProof/>
              </w:rPr>
              <w:t>1</w:t>
            </w:r>
            <w:r w:rsidRPr="00445B08">
              <w:rPr>
                <w:rFonts w:ascii="Bookman Old Style" w:eastAsia="Bookman Old Style" w:hAnsi="Bookman Old Style" w:cs="Bookman Old Style"/>
                <w:noProof/>
              </w:rPr>
              <w:fldChar w:fldCharType="end"/>
            </w:r>
            <w:bookmarkEnd w:id="5"/>
            <w:r w:rsidRPr="00445B08">
              <w:rPr>
                <w:rFonts w:ascii="Bookman Old Style" w:eastAsia="Bookman Old Style" w:hAnsi="Bookman Old Style" w:cs="Bookman Old Style"/>
              </w:rPr>
              <w:t>)</w:t>
            </w:r>
          </w:p>
        </w:tc>
      </w:tr>
    </w:tbl>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ab/>
      </w:r>
      <w:bookmarkStart w:id="6" w:name="2et92p0" w:colFirst="0" w:colLast="0"/>
      <w:bookmarkEnd w:id="6"/>
      <w:r w:rsidRPr="00445B08">
        <w:rPr>
          <w:rFonts w:ascii="Bookman Old Style" w:hAnsi="Bookman Old Style"/>
        </w:rPr>
        <w:tab/>
      </w: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In Equation </w:t>
      </w:r>
      <w:r w:rsidRPr="00445B08">
        <w:rPr>
          <w:rFonts w:ascii="Bookman Old Style" w:hAnsi="Bookman Old Style"/>
        </w:rPr>
        <w:fldChar w:fldCharType="begin"/>
      </w:r>
      <w:r w:rsidRPr="00445B08">
        <w:rPr>
          <w:rFonts w:ascii="Bookman Old Style" w:hAnsi="Bookman Old Style"/>
        </w:rPr>
        <w:instrText xml:space="preserve"> REF Hpima \h  \* MERGEFORMAT </w:instrText>
      </w:r>
      <w:r w:rsidRPr="00445B08">
        <w:rPr>
          <w:rFonts w:ascii="Bookman Old Style" w:hAnsi="Bookman Old Style"/>
        </w:rPr>
      </w:r>
      <w:r w:rsidRPr="00445B08">
        <w:rPr>
          <w:rFonts w:ascii="Bookman Old Style" w:hAnsi="Bookman Old Style"/>
        </w:rPr>
        <w:fldChar w:fldCharType="separate"/>
      </w:r>
      <w:r w:rsidRPr="00445B08">
        <w:rPr>
          <w:rFonts w:ascii="Bookman Old Style" w:hAnsi="Bookman Old Style"/>
        </w:rPr>
        <w:t>1</w:t>
      </w:r>
      <w:r w:rsidRPr="00445B08">
        <w:rPr>
          <w:rFonts w:ascii="Bookman Old Style" w:hAnsi="Bookman Old Style"/>
        </w:rPr>
        <w:fldChar w:fldCharType="end"/>
      </w:r>
      <w:r w:rsidRPr="00445B08">
        <w:rPr>
          <w:rFonts w:ascii="Bookman Old Style" w:hAnsi="Bookman Old Style"/>
        </w:rPr>
        <w:t>, the units for</w:t>
      </w:r>
      <w:r w:rsidR="00F36734" w:rsidRPr="00445B08">
        <w:rPr>
          <w:rFonts w:ascii="Bookman Old Style" w:hAnsi="Bookman Old Style"/>
        </w:rPr>
        <w:t xml:space="preserve"> H, DBH and SE</w:t>
      </w:r>
      <w:r w:rsidRPr="00445B08">
        <w:rPr>
          <w:rFonts w:ascii="Bookman Old Style" w:hAnsi="Bookman Old Style"/>
        </w:rPr>
        <w:t xml:space="preserve"> (standard error) are m, cm and m respectively. The model standard error (1.4 m in the case of black spruce) is added as a normally distributed error with mean of 0. Generated trees with heights greater than 13 m (larger than found in most Alberta lowland black spruce stands) and less than 1.4 m are excluded from height modelling and removed from the domain. </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pStyle w:val="ListParagraph"/>
        <w:numPr>
          <w:ilvl w:val="1"/>
          <w:numId w:val="1"/>
        </w:numPr>
        <w:tabs>
          <w:tab w:val="left" w:pos="284"/>
        </w:tabs>
        <w:contextualSpacing w:val="0"/>
        <w:mirrorIndents/>
      </w:pPr>
      <w:r w:rsidRPr="00445B08">
        <w:t>Live crown base height</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Live crown base height,</w:t>
      </w:r>
      <w:r w:rsidR="00F36734" w:rsidRPr="00445B08">
        <w:rPr>
          <w:rFonts w:ascii="Bookman Old Style" w:hAnsi="Bookman Old Style"/>
        </w:rPr>
        <w:t xml:space="preserve"> LCBH</w:t>
      </w:r>
      <w:r w:rsidRPr="00445B08">
        <w:rPr>
          <w:rFonts w:ascii="Bookman Old Style" w:hAnsi="Bookman Old Style"/>
        </w:rPr>
        <w:t xml:space="preserve"> (unit m), is calculated using a generalized linear model based upon data from AWFIP:</w:t>
      </w:r>
    </w:p>
    <w:p w:rsidR="009B5B70" w:rsidRPr="00445B08" w:rsidRDefault="009B5B70" w:rsidP="009B5B70">
      <w:pPr>
        <w:tabs>
          <w:tab w:val="left" w:pos="284"/>
        </w:tabs>
        <w:mirrorIndents/>
        <w:jc w:val="both"/>
        <w:rPr>
          <w:rFonts w:ascii="Bookman Old Style" w:hAnsi="Bookman Old Style"/>
        </w:rPr>
      </w:pPr>
    </w:p>
    <w:tbl>
      <w:tblPr>
        <w:tblW w:w="0" w:type="auto"/>
        <w:tblInd w:w="288" w:type="dxa"/>
        <w:tblLook w:val="04A0" w:firstRow="1" w:lastRow="0" w:firstColumn="1" w:lastColumn="0" w:noHBand="0" w:noVBand="1"/>
      </w:tblPr>
      <w:tblGrid>
        <w:gridCol w:w="655"/>
        <w:gridCol w:w="7718"/>
        <w:gridCol w:w="699"/>
      </w:tblGrid>
      <w:tr w:rsidR="009B5B70" w:rsidRPr="00445B08" w:rsidTr="007629AC">
        <w:tc>
          <w:tcPr>
            <w:tcW w:w="700"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w:p>
        </w:tc>
        <w:tc>
          <w:tcPr>
            <w:tcW w:w="8363" w:type="dxa"/>
            <w:shd w:val="clear" w:color="auto" w:fill="auto"/>
          </w:tcPr>
          <w:p w:rsidR="009B5B70" w:rsidRPr="00445B08" w:rsidRDefault="0076255B" w:rsidP="007629AC">
            <w:pPr>
              <w:tabs>
                <w:tab w:val="left" w:pos="284"/>
              </w:tabs>
              <w:spacing w:line="276" w:lineRule="auto"/>
              <w:mirrorIndents/>
              <w:jc w:val="both"/>
              <w:rPr>
                <w:rFonts w:ascii="Bookman Old Style" w:eastAsia="Bookman Old Style" w:hAnsi="Bookman Old Style" w:cs="Bookman Old Style"/>
              </w:rPr>
            </w:pPr>
            <m:oMathPara>
              <m:oMath>
                <m:r>
                  <w:rPr>
                    <w:rFonts w:ascii="Cambria Math" w:hAnsi="Cambria Math"/>
                  </w:rPr>
                  <m:t>LCBH=-0.115-0.153DBH+0.426H +0.099</m:t>
                </m:r>
                <m:acc>
                  <m:accPr>
                    <m:chr m:val="̅"/>
                    <m:ctrlPr>
                      <w:ins w:id="7" w:author="Marshall, Ginny" w:date="2020-06-02T13:51:00Z">
                        <w:rPr>
                          <w:rFonts w:ascii="Cambria Math" w:hAnsi="Cambria Math"/>
                        </w:rPr>
                      </w:ins>
                    </m:ctrlPr>
                  </m:accPr>
                  <m:e>
                    <m:r>
                      <w:rPr>
                        <w:rFonts w:ascii="Cambria Math" w:hAnsi="Cambria Math"/>
                      </w:rPr>
                      <m:t>H</m:t>
                    </m:r>
                  </m:e>
                </m:acc>
                <m:r>
                  <w:rPr>
                    <w:rFonts w:ascii="Cambria Math" w:hAnsi="Cambria Math"/>
                  </w:rPr>
                  <m:t>+SE,</m:t>
                </m:r>
              </m:oMath>
            </m:oMathPara>
          </w:p>
        </w:tc>
        <w:tc>
          <w:tcPr>
            <w:tcW w:w="719" w:type="dxa"/>
            <w:shd w:val="clear" w:color="auto" w:fill="auto"/>
          </w:tcPr>
          <w:p w:rsidR="009B5B70" w:rsidRPr="00445B08" w:rsidRDefault="009B5B70" w:rsidP="009B5B70">
            <w:pPr>
              <w:tabs>
                <w:tab w:val="left" w:pos="284"/>
              </w:tabs>
              <w:spacing w:line="276" w:lineRule="auto"/>
              <w:mirrorIndents/>
              <w:jc w:val="both"/>
              <w:rPr>
                <w:rFonts w:ascii="Bookman Old Style" w:eastAsia="Bookman Old Style" w:hAnsi="Bookman Old Style" w:cs="Bookman Old Style"/>
              </w:rPr>
            </w:pPr>
            <w:r w:rsidRPr="00445B08">
              <w:rPr>
                <w:rFonts w:ascii="Bookman Old Style" w:eastAsia="Bookman Old Style" w:hAnsi="Bookman Old Style" w:cs="Bookman Old Style"/>
              </w:rPr>
              <w:t>(</w:t>
            </w:r>
            <w:r w:rsidRPr="00445B08">
              <w:rPr>
                <w:rFonts w:ascii="Bookman Old Style" w:eastAsia="Bookman Old Style" w:hAnsi="Bookman Old Style" w:cs="Bookman Old Style"/>
                <w:noProof/>
              </w:rPr>
              <w:fldChar w:fldCharType="begin"/>
            </w:r>
            <w:r w:rsidRPr="00445B08">
              <w:rPr>
                <w:rFonts w:ascii="Bookman Old Style" w:eastAsia="Bookman Old Style" w:hAnsi="Bookman Old Style" w:cs="Bookman Old Style"/>
                <w:noProof/>
              </w:rPr>
              <w:instrText xml:space="preserve"> SEQ EQ \* MERGEFORMAT </w:instrText>
            </w:r>
            <w:r w:rsidRPr="00445B08">
              <w:rPr>
                <w:rFonts w:ascii="Bookman Old Style" w:eastAsia="Bookman Old Style" w:hAnsi="Bookman Old Style" w:cs="Bookman Old Style"/>
                <w:noProof/>
              </w:rPr>
              <w:fldChar w:fldCharType="separate"/>
            </w:r>
            <w:r w:rsidRPr="00445B08">
              <w:rPr>
                <w:rFonts w:ascii="Bookman Old Style" w:eastAsia="Bookman Old Style" w:hAnsi="Bookman Old Style" w:cs="Bookman Old Style"/>
                <w:noProof/>
              </w:rPr>
              <w:t>2</w:t>
            </w:r>
            <w:r w:rsidRPr="00445B08">
              <w:rPr>
                <w:rFonts w:ascii="Bookman Old Style" w:eastAsia="Bookman Old Style" w:hAnsi="Bookman Old Style" w:cs="Bookman Old Style"/>
                <w:noProof/>
              </w:rPr>
              <w:fldChar w:fldCharType="end"/>
            </w:r>
            <w:r w:rsidRPr="00445B08">
              <w:rPr>
                <w:rFonts w:ascii="Bookman Old Style" w:eastAsia="Bookman Old Style" w:hAnsi="Bookman Old Style" w:cs="Bookman Old Style"/>
              </w:rPr>
              <w:t>)</w:t>
            </w:r>
          </w:p>
        </w:tc>
      </w:tr>
    </w:tbl>
    <w:p w:rsidR="009B5B70" w:rsidRPr="00445B08" w:rsidRDefault="009B5B70" w:rsidP="009B5B70">
      <w:pPr>
        <w:tabs>
          <w:tab w:val="left" w:pos="284"/>
        </w:tabs>
        <w:mirrorIndents/>
        <w:jc w:val="both"/>
        <w:rPr>
          <w:rFonts w:ascii="Bookman Old Style" w:hAnsi="Bookman Old Style"/>
        </w:rPr>
      </w:pPr>
      <w:bookmarkStart w:id="8" w:name="3dy6vkm" w:colFirst="0" w:colLast="0"/>
      <w:bookmarkEnd w:id="8"/>
    </w:p>
    <w:p w:rsidR="009B5B70" w:rsidRPr="00445B08" w:rsidRDefault="009B5B70" w:rsidP="009B5B70">
      <w:pPr>
        <w:tabs>
          <w:tab w:val="left" w:pos="284"/>
        </w:tabs>
        <w:mirrorIndents/>
        <w:jc w:val="both"/>
        <w:rPr>
          <w:rFonts w:ascii="Bookman Old Style" w:hAnsi="Bookman Old Style"/>
        </w:rPr>
      </w:pPr>
      <w:proofErr w:type="gramStart"/>
      <w:r w:rsidRPr="00445B08">
        <w:rPr>
          <w:rFonts w:ascii="Bookman Old Style" w:hAnsi="Bookman Old Style"/>
        </w:rPr>
        <w:t>where</w:t>
      </w:r>
      <w:proofErr w:type="gramEnd"/>
      <w:r w:rsidRPr="00445B08">
        <w:rPr>
          <w:rFonts w:ascii="Bookman Old Style" w:hAnsi="Bookman Old Style"/>
        </w:rPr>
        <w:t xml:space="preserve"> the</w:t>
      </w:r>
      <w:r w:rsidR="00F36734" w:rsidRPr="00445B08">
        <w:rPr>
          <w:rFonts w:ascii="Bookman Old Style" w:hAnsi="Bookman Old Style"/>
        </w:rPr>
        <w:t xml:space="preserve"> SE</w:t>
      </w:r>
      <w:r w:rsidRPr="00445B08">
        <w:rPr>
          <w:rFonts w:ascii="Bookman Old Style" w:hAnsi="Bookman Old Style"/>
        </w:rPr>
        <w:t xml:space="preserve"> is added from a normal distribution with a mean=0 and a standard deviation of 1 m and </w:t>
      </w:r>
      <m:oMath>
        <m:acc>
          <m:accPr>
            <m:chr m:val="̅"/>
            <m:ctrlPr>
              <w:ins w:id="9" w:author="Marshall, Ginny" w:date="2020-06-02T13:51:00Z">
                <w:rPr>
                  <w:rFonts w:ascii="Cambria Math" w:hAnsi="Cambria Math"/>
                </w:rPr>
              </w:ins>
            </m:ctrlPr>
          </m:accPr>
          <m:e>
            <m:r>
              <m:rPr>
                <m:sty m:val="p"/>
              </m:rPr>
              <w:rPr>
                <w:rFonts w:ascii="Cambria Math" w:hAnsi="Cambria Math"/>
              </w:rPr>
              <m:t>H</m:t>
            </m:r>
          </m:e>
        </m:acc>
      </m:oMath>
      <w:r w:rsidRPr="00445B08">
        <w:rPr>
          <w:rFonts w:ascii="Bookman Old Style" w:hAnsi="Bookman Old Style"/>
        </w:rPr>
        <w:t xml:space="preserve"> is the mean height of the stand.</w:t>
      </w:r>
      <w:r w:rsidR="0076255B" w:rsidRPr="00445B08">
        <w:rPr>
          <w:rFonts w:ascii="Bookman Old Style" w:hAnsi="Bookman Old Style"/>
        </w:rPr>
        <w:t xml:space="preserve"> LCBH</w:t>
      </w:r>
      <w:r w:rsidRPr="00445B08">
        <w:rPr>
          <w:rFonts w:ascii="Bookman Old Style" w:hAnsi="Bookman Old Style"/>
        </w:rPr>
        <w:t xml:space="preserve"> is limited to a maximum </w:t>
      </w:r>
      <w:r w:rsidR="0076255B" w:rsidRPr="00445B08">
        <w:rPr>
          <w:rFonts w:ascii="Bookman Old Style" w:hAnsi="Bookman Old Style"/>
        </w:rPr>
        <w:t>of 80% of tree height, however,</w:t>
      </w:r>
      <w:r w:rsidRPr="00445B08">
        <w:rPr>
          <w:rFonts w:ascii="Bookman Old Style" w:hAnsi="Bookman Old Style"/>
        </w:rPr>
        <w:t xml:space="preserve"> for the sparse fuels,</w:t>
      </w:r>
      <w:r w:rsidR="0076255B" w:rsidRPr="00445B08">
        <w:rPr>
          <w:rFonts w:ascii="Bookman Old Style" w:hAnsi="Bookman Old Style"/>
        </w:rPr>
        <w:t xml:space="preserve"> it </w:t>
      </w:r>
      <w:r w:rsidRPr="00445B08">
        <w:rPr>
          <w:rFonts w:ascii="Bookman Old Style" w:hAnsi="Bookman Old Style"/>
        </w:rPr>
        <w:t>is assigned a value of 0.</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pStyle w:val="ListParagraph"/>
        <w:numPr>
          <w:ilvl w:val="1"/>
          <w:numId w:val="1"/>
        </w:numPr>
        <w:tabs>
          <w:tab w:val="left" w:pos="284"/>
        </w:tabs>
        <w:contextualSpacing w:val="0"/>
        <w:mirrorIndents/>
      </w:pPr>
      <w:r w:rsidRPr="00445B08">
        <w:t>Crown width</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Crown width </w:t>
      </w:r>
      <w:r w:rsidR="0076255B" w:rsidRPr="00445B08">
        <w:rPr>
          <w:rFonts w:ascii="Bookman Old Style" w:hAnsi="Bookman Old Style"/>
        </w:rPr>
        <w:t xml:space="preserve">(CW, </w:t>
      </w:r>
      <w:r w:rsidRPr="00445B08">
        <w:rPr>
          <w:rFonts w:ascii="Bookman Old Style" w:hAnsi="Bookman Old Style"/>
        </w:rPr>
        <w:t>unit m) is modeled using the same data and demarcation of</w:t>
      </w:r>
      <w:r w:rsidR="0076255B" w:rsidRPr="00445B08">
        <w:rPr>
          <w:rFonts w:ascii="Bookman Old Style" w:hAnsi="Bookman Old Style"/>
        </w:rPr>
        <w:t xml:space="preserve"> DBH and LCBH</w:t>
      </w:r>
      <w:r w:rsidRPr="00445B08">
        <w:rPr>
          <w:rFonts w:ascii="Bookman Old Style" w:hAnsi="Bookman Old Style"/>
        </w:rPr>
        <w:t xml:space="preserve"> (large tree data is from Alberta Fuel Inventory data), with slightly different model inputs: </w:t>
      </w:r>
    </w:p>
    <w:p w:rsidR="009B5B70" w:rsidRPr="00445B08" w:rsidRDefault="009B5B70" w:rsidP="009B5B70">
      <w:pPr>
        <w:tabs>
          <w:tab w:val="left" w:pos="284"/>
        </w:tabs>
        <w:mirrorIndents/>
        <w:jc w:val="both"/>
        <w:rPr>
          <w:rFonts w:ascii="Bookman Old Style" w:hAnsi="Bookman Old Style"/>
        </w:rPr>
      </w:pPr>
    </w:p>
    <w:tbl>
      <w:tblPr>
        <w:tblW w:w="0" w:type="auto"/>
        <w:tblInd w:w="288" w:type="dxa"/>
        <w:tblLook w:val="04A0" w:firstRow="1" w:lastRow="0" w:firstColumn="1" w:lastColumn="0" w:noHBand="0" w:noVBand="1"/>
      </w:tblPr>
      <w:tblGrid>
        <w:gridCol w:w="654"/>
        <w:gridCol w:w="7719"/>
        <w:gridCol w:w="699"/>
      </w:tblGrid>
      <w:tr w:rsidR="009B5B70" w:rsidRPr="00445B08" w:rsidTr="007629AC">
        <w:tc>
          <w:tcPr>
            <w:tcW w:w="700"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w:p>
        </w:tc>
        <w:tc>
          <w:tcPr>
            <w:tcW w:w="8363" w:type="dxa"/>
            <w:shd w:val="clear" w:color="auto" w:fill="auto"/>
          </w:tcPr>
          <w:p w:rsidR="009B5B70" w:rsidRPr="00445B08" w:rsidRDefault="0076255B" w:rsidP="007629AC">
            <w:pPr>
              <w:tabs>
                <w:tab w:val="left" w:pos="284"/>
              </w:tabs>
              <w:spacing w:line="276" w:lineRule="auto"/>
              <w:mirrorIndents/>
              <w:jc w:val="both"/>
              <w:rPr>
                <w:rFonts w:ascii="Bookman Old Style" w:eastAsia="Bookman Old Style" w:hAnsi="Bookman Old Style" w:cs="Bookman Old Style"/>
              </w:rPr>
            </w:pPr>
            <m:oMathPara>
              <m:oMath>
                <m:r>
                  <w:rPr>
                    <w:rFonts w:ascii="Cambria Math" w:hAnsi="Cambria Math"/>
                  </w:rPr>
                  <m:t>CW=0.467-0.061LCBH+0.063DBH+0.029H+0.037</m:t>
                </m:r>
                <m:acc>
                  <m:accPr>
                    <m:chr m:val="̅"/>
                    <m:ctrlPr>
                      <w:ins w:id="10" w:author="Marshall, Ginny" w:date="2020-06-02T13:51:00Z">
                        <w:rPr>
                          <w:rFonts w:ascii="Cambria Math" w:hAnsi="Cambria Math"/>
                          <w:i/>
                        </w:rPr>
                      </w:ins>
                    </m:ctrlPr>
                  </m:accPr>
                  <m:e>
                    <m:r>
                      <w:rPr>
                        <w:rFonts w:ascii="Cambria Math" w:hAnsi="Cambria Math"/>
                      </w:rPr>
                      <m:t>H</m:t>
                    </m:r>
                  </m:e>
                </m:acc>
                <m:r>
                  <w:rPr>
                    <w:rFonts w:ascii="Cambria Math" w:hAnsi="Cambria Math"/>
                  </w:rPr>
                  <m:t>-0.2848</m:t>
                </m:r>
                <m:sSub>
                  <m:sSubPr>
                    <m:ctrlPr>
                      <w:ins w:id="11" w:author="Marshall, Ginny" w:date="2020-06-02T13:51:00Z">
                        <w:rPr>
                          <w:rFonts w:ascii="Cambria Math" w:hAnsi="Cambria Math"/>
                        </w:rPr>
                      </w:ins>
                    </m:ctrlPr>
                  </m:sSubPr>
                  <m:e>
                    <m:r>
                      <w:rPr>
                        <w:rFonts w:ascii="Cambria Math" w:hAnsi="Cambria Math"/>
                      </w:rPr>
                      <m:t>H</m:t>
                    </m:r>
                  </m:e>
                  <m:sub>
                    <m:r>
                      <w:rPr>
                        <w:rFonts w:ascii="Cambria Math" w:hAnsi="Cambria Math"/>
                      </w:rPr>
                      <m:t>pctl</m:t>
                    </m:r>
                  </m:sub>
                </m:sSub>
                <m:r>
                  <w:rPr>
                    <w:rFonts w:ascii="Cambria Math" w:hAnsi="Cambria Math"/>
                  </w:rPr>
                  <m:t>+SE</m:t>
                </m:r>
              </m:oMath>
            </m:oMathPara>
          </w:p>
        </w:tc>
        <w:tc>
          <w:tcPr>
            <w:tcW w:w="719" w:type="dxa"/>
            <w:shd w:val="clear" w:color="auto" w:fill="auto"/>
          </w:tcPr>
          <w:p w:rsidR="009B5B70" w:rsidRPr="00445B08" w:rsidRDefault="009B5B70" w:rsidP="009B5B70">
            <w:pPr>
              <w:tabs>
                <w:tab w:val="left" w:pos="284"/>
              </w:tabs>
              <w:spacing w:line="276" w:lineRule="auto"/>
              <w:mirrorIndents/>
              <w:jc w:val="both"/>
              <w:rPr>
                <w:rFonts w:ascii="Bookman Old Style" w:eastAsia="Bookman Old Style" w:hAnsi="Bookman Old Style" w:cs="Bookman Old Style"/>
              </w:rPr>
            </w:pPr>
            <w:r w:rsidRPr="00445B08">
              <w:rPr>
                <w:rFonts w:ascii="Bookman Old Style" w:eastAsia="Bookman Old Style" w:hAnsi="Bookman Old Style" w:cs="Bookman Old Style"/>
              </w:rPr>
              <w:t>(</w:t>
            </w:r>
            <w:r w:rsidRPr="00445B08">
              <w:rPr>
                <w:rFonts w:ascii="Bookman Old Style" w:eastAsia="Bookman Old Style" w:hAnsi="Bookman Old Style" w:cs="Bookman Old Style"/>
                <w:noProof/>
              </w:rPr>
              <w:fldChar w:fldCharType="begin"/>
            </w:r>
            <w:r w:rsidRPr="00445B08">
              <w:rPr>
                <w:rFonts w:ascii="Bookman Old Style" w:eastAsia="Bookman Old Style" w:hAnsi="Bookman Old Style" w:cs="Bookman Old Style"/>
                <w:noProof/>
              </w:rPr>
              <w:instrText xml:space="preserve"> SEQ EQ \* MERGEFORMAT </w:instrText>
            </w:r>
            <w:r w:rsidRPr="00445B08">
              <w:rPr>
                <w:rFonts w:ascii="Bookman Old Style" w:eastAsia="Bookman Old Style" w:hAnsi="Bookman Old Style" w:cs="Bookman Old Style"/>
                <w:noProof/>
              </w:rPr>
              <w:fldChar w:fldCharType="separate"/>
            </w:r>
            <w:r w:rsidRPr="00445B08">
              <w:rPr>
                <w:rFonts w:ascii="Bookman Old Style" w:eastAsia="Bookman Old Style" w:hAnsi="Bookman Old Style" w:cs="Bookman Old Style"/>
                <w:noProof/>
              </w:rPr>
              <w:t>3</w:t>
            </w:r>
            <w:r w:rsidRPr="00445B08">
              <w:rPr>
                <w:rFonts w:ascii="Bookman Old Style" w:eastAsia="Bookman Old Style" w:hAnsi="Bookman Old Style" w:cs="Bookman Old Style"/>
                <w:noProof/>
              </w:rPr>
              <w:fldChar w:fldCharType="end"/>
            </w:r>
            <w:r w:rsidRPr="00445B08">
              <w:rPr>
                <w:rFonts w:ascii="Bookman Old Style" w:eastAsia="Bookman Old Style" w:hAnsi="Bookman Old Style" w:cs="Bookman Old Style"/>
              </w:rPr>
              <w:t>)</w:t>
            </w:r>
          </w:p>
        </w:tc>
      </w:tr>
    </w:tbl>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ab/>
      </w:r>
      <w:bookmarkStart w:id="12" w:name="2s8eyo1" w:colFirst="0" w:colLast="0"/>
      <w:bookmarkEnd w:id="12"/>
      <w:r w:rsidRPr="00445B08">
        <w:rPr>
          <w:rFonts w:ascii="Bookman Old Style" w:hAnsi="Bookman Old Style"/>
        </w:rPr>
        <w:tab/>
      </w: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Here </w:t>
      </w:r>
      <m:oMath>
        <m:sSub>
          <m:sSubPr>
            <m:ctrlPr>
              <w:ins w:id="13" w:author="Marshall, Ginny" w:date="2020-06-02T13:51:00Z">
                <w:rPr>
                  <w:rFonts w:ascii="Cambria Math" w:hAnsi="Cambria Math"/>
                </w:rPr>
              </w:ins>
            </m:ctrlPr>
          </m:sSubPr>
          <m:e>
            <m:r>
              <m:rPr>
                <m:sty m:val="p"/>
              </m:rPr>
              <w:rPr>
                <w:rFonts w:ascii="Cambria Math" w:hAnsi="Cambria Math"/>
              </w:rPr>
              <m:t>H</m:t>
            </m:r>
          </m:e>
          <m:sub>
            <m:r>
              <m:rPr>
                <m:sty m:val="p"/>
              </m:rPr>
              <w:rPr>
                <w:rFonts w:ascii="Cambria Math" w:hAnsi="Cambria Math"/>
              </w:rPr>
              <m:t>pctl</m:t>
            </m:r>
          </m:sub>
        </m:sSub>
      </m:oMath>
      <w:r w:rsidRPr="00445B08">
        <w:rPr>
          <w:rFonts w:ascii="Bookman Old Style" w:hAnsi="Bookman Old Style"/>
        </w:rPr>
        <w:t xml:space="preserve"> is the height percentile for the tree and the standard deviation used in the</w:t>
      </w:r>
      <w:r w:rsidR="0076255B" w:rsidRPr="00445B08">
        <w:rPr>
          <w:rFonts w:ascii="Bookman Old Style" w:hAnsi="Bookman Old Style"/>
        </w:rPr>
        <w:t xml:space="preserve"> SE</w:t>
      </w:r>
      <w:r w:rsidRPr="00445B08">
        <w:rPr>
          <w:rFonts w:ascii="Bookman Old Style" w:hAnsi="Bookman Old Style"/>
        </w:rPr>
        <w:t xml:space="preserve"> assignment is 0.31 m. </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pStyle w:val="ListParagraph"/>
        <w:numPr>
          <w:ilvl w:val="1"/>
          <w:numId w:val="1"/>
        </w:numPr>
        <w:tabs>
          <w:tab w:val="left" w:pos="284"/>
        </w:tabs>
        <w:contextualSpacing w:val="0"/>
        <w:mirrorIndents/>
      </w:pPr>
      <w:r w:rsidRPr="00445B08">
        <w:t>Fuel loading</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Canopy fuel load for the purpose of FIRETEC simulations only includes thermally thin fuels that are consumed in the flaming front. We follow the 1 cm threshold used by other studies (Alexander et al., 2004). In lowland black spruce trees, fuels loads are calculated for branch wood, foliage, and arboreal lichens separately using the equations from Johnston et al. (2015). Live and dead branch </w:t>
      </w:r>
      <w:r w:rsidRPr="00445B08">
        <w:rPr>
          <w:rFonts w:ascii="Bookman Old Style" w:hAnsi="Bookman Old Style"/>
        </w:rPr>
        <w:lastRenderedPageBreak/>
        <w:t>wood are lumped together in this fuels model. Since the fuel load models for black spruce from Johnston et al. (2015) are based on basal diameter</w:t>
      </w:r>
      <w:r w:rsidR="0076255B" w:rsidRPr="00445B08">
        <w:rPr>
          <w:rFonts w:ascii="Bookman Old Style" w:hAnsi="Bookman Old Style"/>
        </w:rPr>
        <w:t xml:space="preserve"> (BD)</w:t>
      </w:r>
      <w:r w:rsidRPr="00445B08">
        <w:rPr>
          <w:rFonts w:ascii="Bookman Old Style" w:hAnsi="Bookman Old Style"/>
        </w:rPr>
        <w:t xml:space="preserve">; stem diameter at the soil surface) rather than, we applied the stem taper equations from </w:t>
      </w:r>
      <w:proofErr w:type="spellStart"/>
      <w:r w:rsidRPr="00445B08">
        <w:rPr>
          <w:rFonts w:ascii="Bookman Old Style" w:hAnsi="Bookman Old Style"/>
        </w:rPr>
        <w:t>Kozak</w:t>
      </w:r>
      <w:proofErr w:type="spellEnd"/>
      <w:r w:rsidRPr="00445B08">
        <w:rPr>
          <w:rFonts w:ascii="Bookman Old Style" w:hAnsi="Bookman Old Style"/>
        </w:rPr>
        <w:t xml:space="preserve"> (1988) to adjust diameters at 1.4 m</w:t>
      </w:r>
      <m:oMath>
        <m:r>
          <w:rPr>
            <w:rFonts w:ascii="Cambria Math" w:hAnsi="Cambria Math"/>
          </w:rPr>
          <m:t xml:space="preserve"> </m:t>
        </m:r>
      </m:oMath>
      <w:r w:rsidRPr="00445B08">
        <w:rPr>
          <w:rFonts w:ascii="Bookman Old Style" w:hAnsi="Bookman Old Style"/>
        </w:rPr>
        <w:t xml:space="preserve">down to 0 m, as seen in Equation </w:t>
      </w:r>
      <w:r w:rsidRPr="00445B08">
        <w:rPr>
          <w:rFonts w:ascii="Bookman Old Style" w:hAnsi="Bookman Old Style"/>
          <w:color w:val="1155CC"/>
          <w:u w:val="single"/>
        </w:rPr>
        <w:fldChar w:fldCharType="begin"/>
      </w:r>
      <w:r w:rsidRPr="00445B08">
        <w:rPr>
          <w:rFonts w:ascii="Bookman Old Style" w:hAnsi="Bookman Old Style"/>
          <w:color w:val="1155CC"/>
          <w:u w:val="single"/>
        </w:rPr>
        <w:instrText xml:space="preserve"> REF Basal_diameter_NEW \h  \* MERGEFORMAT </w:instrText>
      </w:r>
      <w:r w:rsidRPr="00445B08">
        <w:rPr>
          <w:rFonts w:ascii="Bookman Old Style" w:hAnsi="Bookman Old Style"/>
          <w:color w:val="1155CC"/>
          <w:u w:val="single"/>
        </w:rPr>
      </w:r>
      <w:r w:rsidRPr="00445B08">
        <w:rPr>
          <w:rFonts w:ascii="Bookman Old Style" w:hAnsi="Bookman Old Style"/>
          <w:color w:val="1155CC"/>
          <w:u w:val="single"/>
        </w:rPr>
        <w:fldChar w:fldCharType="separate"/>
      </w:r>
      <w:r w:rsidRPr="00445B08">
        <w:rPr>
          <w:rFonts w:ascii="Bookman Old Style" w:hAnsi="Bookman Old Style"/>
        </w:rPr>
        <w:t>4</w:t>
      </w:r>
      <w:r w:rsidRPr="00445B08">
        <w:rPr>
          <w:rFonts w:ascii="Bookman Old Style" w:hAnsi="Bookman Old Style"/>
          <w:color w:val="1155CC"/>
          <w:u w:val="single"/>
        </w:rPr>
        <w:fldChar w:fldCharType="end"/>
      </w:r>
      <w:r w:rsidRPr="00445B08">
        <w:rPr>
          <w:rFonts w:ascii="Bookman Old Style" w:hAnsi="Bookman Old Style"/>
        </w:rPr>
        <w:t>,</w:t>
      </w:r>
    </w:p>
    <w:p w:rsidR="009B5B70" w:rsidRPr="00445B08" w:rsidRDefault="009B5B70" w:rsidP="009B5B70">
      <w:pPr>
        <w:tabs>
          <w:tab w:val="left" w:pos="284"/>
        </w:tabs>
        <w:mirrorIndents/>
        <w:jc w:val="both"/>
        <w:rPr>
          <w:rFonts w:ascii="Bookman Old Style" w:hAnsi="Bookman Old Style"/>
        </w:rPr>
      </w:pPr>
    </w:p>
    <w:tbl>
      <w:tblPr>
        <w:tblW w:w="0" w:type="auto"/>
        <w:tblInd w:w="288" w:type="dxa"/>
        <w:tblLook w:val="04A0" w:firstRow="1" w:lastRow="0" w:firstColumn="1" w:lastColumn="0" w:noHBand="0" w:noVBand="1"/>
      </w:tblPr>
      <w:tblGrid>
        <w:gridCol w:w="655"/>
        <w:gridCol w:w="7718"/>
        <w:gridCol w:w="699"/>
      </w:tblGrid>
      <w:tr w:rsidR="009B5B70" w:rsidRPr="00445B08" w:rsidTr="007629AC">
        <w:tc>
          <w:tcPr>
            <w:tcW w:w="700"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w:p>
        </w:tc>
        <w:tc>
          <w:tcPr>
            <w:tcW w:w="8363" w:type="dxa"/>
            <w:shd w:val="clear" w:color="auto" w:fill="auto"/>
          </w:tcPr>
          <w:p w:rsidR="009B5B70" w:rsidRPr="00445B08" w:rsidRDefault="0076255B" w:rsidP="0076255B">
            <w:pPr>
              <w:tabs>
                <w:tab w:val="left" w:pos="284"/>
              </w:tabs>
              <w:spacing w:line="276" w:lineRule="auto"/>
              <w:mirrorIndents/>
              <w:jc w:val="both"/>
              <w:rPr>
                <w:rFonts w:ascii="Bookman Old Style" w:eastAsia="Bookman Old Style" w:hAnsi="Bookman Old Style" w:cs="Bookman Old Style"/>
              </w:rPr>
            </w:pPr>
            <m:oMathPara>
              <m:oMath>
                <m:r>
                  <w:rPr>
                    <w:rFonts w:ascii="Cambria Math" w:hAnsi="Cambria Math"/>
                  </w:rPr>
                  <m:t>BD=0.132 +1.439DBH</m:t>
                </m:r>
              </m:oMath>
            </m:oMathPara>
          </w:p>
        </w:tc>
        <w:tc>
          <w:tcPr>
            <w:tcW w:w="719" w:type="dxa"/>
            <w:shd w:val="clear" w:color="auto" w:fill="auto"/>
          </w:tcPr>
          <w:p w:rsidR="009B5B70" w:rsidRPr="00445B08" w:rsidRDefault="009B5B70" w:rsidP="009B5B70">
            <w:pPr>
              <w:tabs>
                <w:tab w:val="left" w:pos="284"/>
              </w:tabs>
              <w:spacing w:line="276" w:lineRule="auto"/>
              <w:mirrorIndents/>
              <w:jc w:val="both"/>
              <w:rPr>
                <w:rFonts w:ascii="Bookman Old Style" w:eastAsia="Bookman Old Style" w:hAnsi="Bookman Old Style" w:cs="Bookman Old Style"/>
              </w:rPr>
            </w:pPr>
            <w:r w:rsidRPr="00445B08">
              <w:rPr>
                <w:rFonts w:ascii="Bookman Old Style" w:eastAsia="Bookman Old Style" w:hAnsi="Bookman Old Style" w:cs="Bookman Old Style"/>
              </w:rPr>
              <w:t>(</w:t>
            </w:r>
            <w:bookmarkStart w:id="14" w:name="Basal_diameter_NEW"/>
            <w:r w:rsidRPr="00445B08">
              <w:rPr>
                <w:rFonts w:ascii="Bookman Old Style" w:eastAsia="Bookman Old Style" w:hAnsi="Bookman Old Style" w:cs="Bookman Old Style"/>
                <w:noProof/>
              </w:rPr>
              <w:fldChar w:fldCharType="begin"/>
            </w:r>
            <w:r w:rsidRPr="00445B08">
              <w:rPr>
                <w:rFonts w:ascii="Bookman Old Style" w:eastAsia="Bookman Old Style" w:hAnsi="Bookman Old Style" w:cs="Bookman Old Style"/>
                <w:noProof/>
              </w:rPr>
              <w:instrText xml:space="preserve"> SEQ EQ \* MERGEFORMAT </w:instrText>
            </w:r>
            <w:r w:rsidRPr="00445B08">
              <w:rPr>
                <w:rFonts w:ascii="Bookman Old Style" w:eastAsia="Bookman Old Style" w:hAnsi="Bookman Old Style" w:cs="Bookman Old Style"/>
                <w:noProof/>
              </w:rPr>
              <w:fldChar w:fldCharType="separate"/>
            </w:r>
            <w:r w:rsidRPr="00445B08">
              <w:rPr>
                <w:rFonts w:ascii="Bookman Old Style" w:eastAsia="Bookman Old Style" w:hAnsi="Bookman Old Style" w:cs="Bookman Old Style"/>
                <w:noProof/>
              </w:rPr>
              <w:t>4</w:t>
            </w:r>
            <w:r w:rsidRPr="00445B08">
              <w:rPr>
                <w:rFonts w:ascii="Bookman Old Style" w:eastAsia="Bookman Old Style" w:hAnsi="Bookman Old Style" w:cs="Bookman Old Style"/>
                <w:noProof/>
              </w:rPr>
              <w:fldChar w:fldCharType="end"/>
            </w:r>
            <w:bookmarkEnd w:id="14"/>
            <w:r w:rsidRPr="00445B08">
              <w:rPr>
                <w:rFonts w:ascii="Bookman Old Style" w:eastAsia="Bookman Old Style" w:hAnsi="Bookman Old Style" w:cs="Bookman Old Style"/>
              </w:rPr>
              <w:t>)</w:t>
            </w:r>
          </w:p>
        </w:tc>
      </w:tr>
    </w:tbl>
    <w:p w:rsidR="009B5B70" w:rsidRPr="00445B08" w:rsidRDefault="009B5B70" w:rsidP="009B5B70">
      <w:pPr>
        <w:tabs>
          <w:tab w:val="left" w:pos="284"/>
        </w:tabs>
        <w:mirrorIndents/>
        <w:jc w:val="both"/>
        <w:rPr>
          <w:rFonts w:ascii="Bookman Old Style" w:hAnsi="Bookman Old Style"/>
        </w:rPr>
      </w:pPr>
      <w:bookmarkStart w:id="15" w:name="3rdcrjn" w:colFirst="0" w:colLast="0"/>
      <w:bookmarkEnd w:id="15"/>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From these basal diameters the fuel load is calculated for branch wood</w:t>
      </w:r>
      <w:r w:rsidR="0076255B" w:rsidRPr="00445B08">
        <w:rPr>
          <w:rFonts w:ascii="Bookman Old Style" w:hAnsi="Bookman Old Style"/>
        </w:rPr>
        <w:t xml:space="preserve"> (BR)</w:t>
      </w:r>
      <w:r w:rsidRPr="00445B08">
        <w:rPr>
          <w:rFonts w:ascii="Bookman Old Style" w:hAnsi="Bookman Old Style"/>
        </w:rPr>
        <w:t>, foliage</w:t>
      </w:r>
      <w:r w:rsidR="0076255B" w:rsidRPr="00445B08">
        <w:rPr>
          <w:rFonts w:ascii="Bookman Old Style" w:hAnsi="Bookman Old Style"/>
        </w:rPr>
        <w:t xml:space="preserve"> (FOL)</w:t>
      </w:r>
      <w:r w:rsidRPr="00445B08">
        <w:rPr>
          <w:rFonts w:ascii="Bookman Old Style" w:hAnsi="Bookman Old Style"/>
        </w:rPr>
        <w:t xml:space="preserve"> and lichen</w:t>
      </w:r>
      <w:r w:rsidR="0076255B" w:rsidRPr="00445B08">
        <w:rPr>
          <w:rFonts w:ascii="Bookman Old Style" w:hAnsi="Bookman Old Style"/>
        </w:rPr>
        <w:t xml:space="preserve"> (LICH)</w:t>
      </w:r>
      <w:r w:rsidRPr="00445B08">
        <w:rPr>
          <w:rFonts w:ascii="Bookman Old Style" w:hAnsi="Bookman Old Style"/>
        </w:rPr>
        <w:t xml:space="preserve"> as follows:</w:t>
      </w:r>
    </w:p>
    <w:p w:rsidR="009B5B70" w:rsidRPr="00445B08" w:rsidRDefault="009B5B70" w:rsidP="009B5B70">
      <w:pPr>
        <w:tabs>
          <w:tab w:val="left" w:pos="284"/>
        </w:tabs>
        <w:mirrorIndents/>
        <w:jc w:val="both"/>
        <w:rPr>
          <w:rFonts w:ascii="Bookman Old Style" w:hAnsi="Bookman Old Style"/>
        </w:rPr>
      </w:pPr>
    </w:p>
    <w:tbl>
      <w:tblPr>
        <w:tblW w:w="0" w:type="auto"/>
        <w:tblInd w:w="288" w:type="dxa"/>
        <w:tblLook w:val="04A0" w:firstRow="1" w:lastRow="0" w:firstColumn="1" w:lastColumn="0" w:noHBand="0" w:noVBand="1"/>
      </w:tblPr>
      <w:tblGrid>
        <w:gridCol w:w="648"/>
        <w:gridCol w:w="7728"/>
        <w:gridCol w:w="696"/>
      </w:tblGrid>
      <w:tr w:rsidR="009B5B70" w:rsidRPr="00445B08" w:rsidTr="007629AC">
        <w:tc>
          <w:tcPr>
            <w:tcW w:w="700"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w:p>
        </w:tc>
        <w:tc>
          <w:tcPr>
            <w:tcW w:w="8363" w:type="dxa"/>
            <w:shd w:val="clear" w:color="auto" w:fill="auto"/>
          </w:tcPr>
          <w:p w:rsidR="009B5B70" w:rsidRPr="00445B08" w:rsidRDefault="0076255B" w:rsidP="007629AC">
            <w:pPr>
              <w:tabs>
                <w:tab w:val="left" w:pos="284"/>
              </w:tabs>
              <w:spacing w:line="276" w:lineRule="auto"/>
              <w:mirrorIndents/>
              <w:jc w:val="both"/>
              <w:rPr>
                <w:rFonts w:ascii="Bookman Old Style" w:eastAsia="Bookman Old Style" w:hAnsi="Bookman Old Style" w:cs="Bookman Old Style"/>
              </w:rPr>
            </w:pPr>
            <m:oMathPara>
              <m:oMath>
                <m:r>
                  <w:rPr>
                    <w:rFonts w:ascii="Cambria Math" w:hAnsi="Cambria Math"/>
                  </w:rPr>
                  <m:t>BR=</m:t>
                </m:r>
                <m:sSup>
                  <m:sSupPr>
                    <m:ctrlPr>
                      <w:ins w:id="16" w:author="Marshall, Ginny" w:date="2020-06-02T13:51:00Z">
                        <w:rPr>
                          <w:rFonts w:ascii="Cambria Math" w:hAnsi="Cambria Math"/>
                        </w:rPr>
                      </w:ins>
                    </m:ctrlPr>
                  </m:sSupPr>
                  <m:e>
                    <m:r>
                      <w:rPr>
                        <w:rFonts w:ascii="Cambria Math" w:hAnsi="Cambria Math"/>
                      </w:rPr>
                      <m:t>0.6e</m:t>
                    </m:r>
                  </m:e>
                  <m:sup>
                    <m:r>
                      <w:rPr>
                        <w:rFonts w:ascii="Cambria Math" w:hAnsi="Cambria Math"/>
                      </w:rPr>
                      <m:t>2.915+2.089ln(BD)</m:t>
                    </m:r>
                  </m:sup>
                </m:sSup>
                <m:r>
                  <w:rPr>
                    <w:rFonts w:ascii="Cambria Math" w:hAnsi="Cambria Math"/>
                  </w:rPr>
                  <m:t>,</m:t>
                </m:r>
              </m:oMath>
            </m:oMathPara>
          </w:p>
        </w:tc>
        <w:tc>
          <w:tcPr>
            <w:tcW w:w="719"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w:r w:rsidRPr="00445B08">
              <w:rPr>
                <w:rFonts w:ascii="Bookman Old Style" w:eastAsia="Bookman Old Style" w:hAnsi="Bookman Old Style" w:cs="Bookman Old Style"/>
              </w:rPr>
              <w:t>(</w:t>
            </w:r>
            <w:bookmarkStart w:id="17" w:name="BS_branchwood_NEW"/>
            <w:r w:rsidRPr="00445B08">
              <w:rPr>
                <w:rFonts w:ascii="Bookman Old Style" w:eastAsia="Bookman Old Style" w:hAnsi="Bookman Old Style" w:cs="Bookman Old Style"/>
                <w:noProof/>
              </w:rPr>
              <w:fldChar w:fldCharType="begin"/>
            </w:r>
            <w:r w:rsidRPr="00445B08">
              <w:rPr>
                <w:rFonts w:ascii="Bookman Old Style" w:eastAsia="Bookman Old Style" w:hAnsi="Bookman Old Style" w:cs="Bookman Old Style"/>
                <w:noProof/>
              </w:rPr>
              <w:instrText xml:space="preserve"> SEQ EQ \* MERGEFORMAT </w:instrText>
            </w:r>
            <w:r w:rsidRPr="00445B08">
              <w:rPr>
                <w:rFonts w:ascii="Bookman Old Style" w:eastAsia="Bookman Old Style" w:hAnsi="Bookman Old Style" w:cs="Bookman Old Style"/>
                <w:noProof/>
              </w:rPr>
              <w:fldChar w:fldCharType="separate"/>
            </w:r>
            <w:r w:rsidRPr="00445B08">
              <w:rPr>
                <w:rFonts w:ascii="Bookman Old Style" w:eastAsia="Bookman Old Style" w:hAnsi="Bookman Old Style" w:cs="Bookman Old Style"/>
                <w:noProof/>
              </w:rPr>
              <w:t>5</w:t>
            </w:r>
            <w:r w:rsidRPr="00445B08">
              <w:rPr>
                <w:rFonts w:ascii="Bookman Old Style" w:eastAsia="Bookman Old Style" w:hAnsi="Bookman Old Style" w:cs="Bookman Old Style"/>
                <w:noProof/>
              </w:rPr>
              <w:fldChar w:fldCharType="end"/>
            </w:r>
            <w:bookmarkEnd w:id="17"/>
            <w:r w:rsidRPr="00445B08">
              <w:rPr>
                <w:rFonts w:ascii="Bookman Old Style" w:eastAsia="Bookman Old Style" w:hAnsi="Bookman Old Style" w:cs="Bookman Old Style"/>
              </w:rPr>
              <w:t>)</w:t>
            </w:r>
          </w:p>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w:p>
        </w:tc>
      </w:tr>
      <w:tr w:rsidR="009B5B70" w:rsidRPr="00445B08" w:rsidTr="007629AC">
        <w:tc>
          <w:tcPr>
            <w:tcW w:w="700"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w:p>
        </w:tc>
        <w:tc>
          <w:tcPr>
            <w:tcW w:w="8363" w:type="dxa"/>
            <w:shd w:val="clear" w:color="auto" w:fill="auto"/>
          </w:tcPr>
          <w:p w:rsidR="009B5B70" w:rsidRPr="00445B08" w:rsidRDefault="0076255B" w:rsidP="007629AC">
            <w:pPr>
              <w:tabs>
                <w:tab w:val="left" w:pos="284"/>
              </w:tabs>
              <w:spacing w:line="276" w:lineRule="auto"/>
              <w:mirrorIndents/>
              <w:jc w:val="both"/>
              <w:rPr>
                <w:rFonts w:ascii="Bookman Old Style" w:eastAsia="Bookman Old Style" w:hAnsi="Bookman Old Style" w:cs="Bookman Old Style"/>
              </w:rPr>
            </w:pPr>
            <m:oMathPara>
              <m:oMath>
                <m:r>
                  <w:rPr>
                    <w:rFonts w:ascii="Cambria Math" w:hAnsi="Cambria Math"/>
                  </w:rPr>
                  <m:t>FOL=</m:t>
                </m:r>
                <m:sSup>
                  <m:sSupPr>
                    <m:ctrlPr>
                      <w:ins w:id="18" w:author="Marshall, Ginny" w:date="2020-06-02T13:51:00Z">
                        <w:rPr>
                          <w:rFonts w:ascii="Cambria Math" w:hAnsi="Cambria Math"/>
                        </w:rPr>
                      </w:ins>
                    </m:ctrlPr>
                  </m:sSupPr>
                  <m:e>
                    <m:r>
                      <w:rPr>
                        <w:rFonts w:ascii="Cambria Math" w:hAnsi="Cambria Math"/>
                      </w:rPr>
                      <m:t>e</m:t>
                    </m:r>
                  </m:e>
                  <m:sup>
                    <m:r>
                      <w:rPr>
                        <w:rFonts w:ascii="Cambria Math" w:hAnsi="Cambria Math"/>
                      </w:rPr>
                      <m:t>3.831+1.579ln(BD)</m:t>
                    </m:r>
                  </m:sup>
                </m:sSup>
                <m:r>
                  <w:rPr>
                    <w:rFonts w:ascii="Cambria Math" w:hAnsi="Cambria Math"/>
                  </w:rPr>
                  <m:t>,</m:t>
                </m:r>
              </m:oMath>
            </m:oMathPara>
          </w:p>
        </w:tc>
        <w:tc>
          <w:tcPr>
            <w:tcW w:w="719" w:type="dxa"/>
            <w:shd w:val="clear" w:color="auto" w:fill="auto"/>
          </w:tcPr>
          <w:p w:rsidR="009B5B70" w:rsidRPr="00445B08" w:rsidRDefault="009B5B70" w:rsidP="009B5B70">
            <w:pPr>
              <w:tabs>
                <w:tab w:val="left" w:pos="284"/>
              </w:tabs>
              <w:spacing w:line="276" w:lineRule="auto"/>
              <w:mirrorIndents/>
              <w:jc w:val="both"/>
              <w:rPr>
                <w:rFonts w:ascii="Bookman Old Style" w:eastAsia="Bookman Old Style" w:hAnsi="Bookman Old Style" w:cs="Bookman Old Style"/>
              </w:rPr>
            </w:pPr>
            <w:r w:rsidRPr="00445B08">
              <w:rPr>
                <w:rFonts w:ascii="Bookman Old Style" w:eastAsia="Bookman Old Style" w:hAnsi="Bookman Old Style" w:cs="Bookman Old Style"/>
              </w:rPr>
              <w:t>(</w:t>
            </w:r>
            <w:r w:rsidRPr="00445B08">
              <w:rPr>
                <w:rFonts w:ascii="Bookman Old Style" w:eastAsia="Bookman Old Style" w:hAnsi="Bookman Old Style" w:cs="Bookman Old Style"/>
                <w:noProof/>
              </w:rPr>
              <w:fldChar w:fldCharType="begin"/>
            </w:r>
            <w:r w:rsidRPr="00445B08">
              <w:rPr>
                <w:rFonts w:ascii="Bookman Old Style" w:eastAsia="Bookman Old Style" w:hAnsi="Bookman Old Style" w:cs="Bookman Old Style"/>
                <w:noProof/>
              </w:rPr>
              <w:instrText xml:space="preserve"> SEQ EQ \* MERGEFORMAT </w:instrText>
            </w:r>
            <w:r w:rsidRPr="00445B08">
              <w:rPr>
                <w:rFonts w:ascii="Bookman Old Style" w:eastAsia="Bookman Old Style" w:hAnsi="Bookman Old Style" w:cs="Bookman Old Style"/>
                <w:noProof/>
              </w:rPr>
              <w:fldChar w:fldCharType="separate"/>
            </w:r>
            <w:r w:rsidRPr="00445B08">
              <w:rPr>
                <w:rFonts w:ascii="Bookman Old Style" w:eastAsia="Bookman Old Style" w:hAnsi="Bookman Old Style" w:cs="Bookman Old Style"/>
                <w:noProof/>
              </w:rPr>
              <w:t>6</w:t>
            </w:r>
            <w:r w:rsidRPr="00445B08">
              <w:rPr>
                <w:rFonts w:ascii="Bookman Old Style" w:eastAsia="Bookman Old Style" w:hAnsi="Bookman Old Style" w:cs="Bookman Old Style"/>
                <w:noProof/>
              </w:rPr>
              <w:fldChar w:fldCharType="end"/>
            </w:r>
            <w:r w:rsidRPr="00445B08">
              <w:rPr>
                <w:rFonts w:ascii="Bookman Old Style" w:eastAsia="Bookman Old Style" w:hAnsi="Bookman Old Style" w:cs="Bookman Old Style"/>
              </w:rPr>
              <w:t>)</w:t>
            </w:r>
          </w:p>
        </w:tc>
      </w:tr>
    </w:tbl>
    <w:p w:rsidR="009B5B70" w:rsidRPr="00445B08" w:rsidRDefault="009B5B70" w:rsidP="009B5B70">
      <w:pPr>
        <w:tabs>
          <w:tab w:val="left" w:pos="284"/>
        </w:tabs>
        <w:mirrorIndents/>
        <w:jc w:val="both"/>
        <w:rPr>
          <w:rFonts w:ascii="Bookman Old Style" w:hAnsi="Bookman Old Style"/>
        </w:rPr>
      </w:pPr>
      <w:bookmarkStart w:id="19" w:name="26in1rg" w:colFirst="0" w:colLast="0"/>
      <w:bookmarkEnd w:id="19"/>
      <w:r w:rsidRPr="00445B08">
        <w:rPr>
          <w:rFonts w:ascii="Bookman Old Style" w:hAnsi="Bookman Old Style"/>
        </w:rPr>
        <w:tab/>
      </w:r>
      <w:bookmarkStart w:id="20" w:name="lnxbz9" w:colFirst="0" w:colLast="0"/>
      <w:bookmarkEnd w:id="20"/>
      <w:r w:rsidRPr="00445B08">
        <w:rPr>
          <w:rFonts w:ascii="Bookman Old Style" w:hAnsi="Bookman Old Style"/>
        </w:rPr>
        <w:tab/>
      </w:r>
    </w:p>
    <w:p w:rsidR="009B5B70" w:rsidRPr="00445B08" w:rsidRDefault="009B5B70" w:rsidP="009B5B70">
      <w:pPr>
        <w:tabs>
          <w:tab w:val="left" w:pos="284"/>
        </w:tabs>
        <w:mirrorIndents/>
        <w:jc w:val="both"/>
        <w:rPr>
          <w:rFonts w:ascii="Bookman Old Style" w:hAnsi="Bookman Old Style"/>
        </w:rPr>
      </w:pPr>
      <w:proofErr w:type="gramStart"/>
      <w:r w:rsidRPr="00445B08">
        <w:rPr>
          <w:rFonts w:ascii="Bookman Old Style" w:hAnsi="Bookman Old Style"/>
        </w:rPr>
        <w:t>and</w:t>
      </w:r>
      <w:proofErr w:type="gramEnd"/>
      <w:r w:rsidRPr="00445B08">
        <w:rPr>
          <w:rFonts w:ascii="Bookman Old Style" w:hAnsi="Bookman Old Style"/>
        </w:rPr>
        <w:t xml:space="preserve"> </w:t>
      </w:r>
    </w:p>
    <w:p w:rsidR="009B5B70" w:rsidRPr="00445B08" w:rsidRDefault="009B5B70" w:rsidP="009B5B70">
      <w:pPr>
        <w:tabs>
          <w:tab w:val="left" w:pos="284"/>
        </w:tabs>
        <w:mirrorIndents/>
        <w:jc w:val="both"/>
        <w:rPr>
          <w:rFonts w:ascii="Bookman Old Style" w:hAnsi="Bookman Old Style"/>
        </w:rPr>
      </w:pPr>
    </w:p>
    <w:tbl>
      <w:tblPr>
        <w:tblW w:w="0" w:type="auto"/>
        <w:tblInd w:w="288" w:type="dxa"/>
        <w:tblLook w:val="04A0" w:firstRow="1" w:lastRow="0" w:firstColumn="1" w:lastColumn="0" w:noHBand="0" w:noVBand="1"/>
      </w:tblPr>
      <w:tblGrid>
        <w:gridCol w:w="651"/>
        <w:gridCol w:w="7724"/>
        <w:gridCol w:w="697"/>
      </w:tblGrid>
      <w:tr w:rsidR="009B5B70" w:rsidRPr="00445B08" w:rsidTr="007629AC">
        <w:tc>
          <w:tcPr>
            <w:tcW w:w="700"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w:p>
        </w:tc>
        <w:tc>
          <w:tcPr>
            <w:tcW w:w="8363" w:type="dxa"/>
            <w:shd w:val="clear" w:color="auto" w:fill="auto"/>
          </w:tcPr>
          <w:p w:rsidR="009B5B70" w:rsidRPr="00445B08" w:rsidRDefault="0076255B" w:rsidP="007629AC">
            <w:pPr>
              <w:tabs>
                <w:tab w:val="left" w:pos="284"/>
              </w:tabs>
              <w:spacing w:line="276" w:lineRule="auto"/>
              <w:mirrorIndents/>
              <w:jc w:val="both"/>
              <w:rPr>
                <w:rFonts w:ascii="Bookman Old Style" w:eastAsia="Bookman Old Style" w:hAnsi="Bookman Old Style" w:cs="Bookman Old Style"/>
              </w:rPr>
            </w:pPr>
            <m:oMathPara>
              <m:oMath>
                <m:r>
                  <w:rPr>
                    <w:rFonts w:ascii="Cambria Math" w:hAnsi="Cambria Math"/>
                  </w:rPr>
                  <m:t>LICH=</m:t>
                </m:r>
                <m:sSup>
                  <m:sSupPr>
                    <m:ctrlPr>
                      <w:ins w:id="21" w:author="Marshall, Ginny" w:date="2020-06-02T13:51:00Z">
                        <w:rPr>
                          <w:rFonts w:ascii="Cambria Math" w:hAnsi="Cambria Math"/>
                        </w:rPr>
                      </w:ins>
                    </m:ctrlPr>
                  </m:sSupPr>
                  <m:e>
                    <m:r>
                      <w:rPr>
                        <w:rFonts w:ascii="Cambria Math" w:hAnsi="Cambria Math"/>
                      </w:rPr>
                      <m:t>e</m:t>
                    </m:r>
                  </m:e>
                  <m:sup>
                    <m:r>
                      <w:rPr>
                        <w:rFonts w:ascii="Cambria Math" w:hAnsi="Cambria Math"/>
                      </w:rPr>
                      <m:t>0.454+2.415ln(BD)</m:t>
                    </m:r>
                  </m:sup>
                </m:sSup>
                <m:r>
                  <w:rPr>
                    <w:rFonts w:ascii="Cambria Math" w:hAnsi="Cambria Math"/>
                  </w:rPr>
                  <m:t>.</m:t>
                </m:r>
              </m:oMath>
            </m:oMathPara>
          </w:p>
        </w:tc>
        <w:tc>
          <w:tcPr>
            <w:tcW w:w="719" w:type="dxa"/>
            <w:shd w:val="clear" w:color="auto" w:fill="auto"/>
          </w:tcPr>
          <w:p w:rsidR="009B5B70" w:rsidRPr="00445B08" w:rsidRDefault="009B5B70" w:rsidP="009B5B70">
            <w:pPr>
              <w:tabs>
                <w:tab w:val="left" w:pos="284"/>
              </w:tabs>
              <w:spacing w:line="276" w:lineRule="auto"/>
              <w:mirrorIndents/>
              <w:jc w:val="both"/>
              <w:rPr>
                <w:rFonts w:ascii="Bookman Old Style" w:eastAsia="Bookman Old Style" w:hAnsi="Bookman Old Style" w:cs="Bookman Old Style"/>
              </w:rPr>
            </w:pPr>
            <w:r w:rsidRPr="00445B08">
              <w:rPr>
                <w:rFonts w:ascii="Bookman Old Style" w:eastAsia="Bookman Old Style" w:hAnsi="Bookman Old Style" w:cs="Bookman Old Style"/>
              </w:rPr>
              <w:t>(</w:t>
            </w:r>
            <w:r w:rsidRPr="00445B08">
              <w:rPr>
                <w:rFonts w:ascii="Bookman Old Style" w:eastAsia="Bookman Old Style" w:hAnsi="Bookman Old Style" w:cs="Bookman Old Style"/>
                <w:noProof/>
              </w:rPr>
              <w:fldChar w:fldCharType="begin"/>
            </w:r>
            <w:r w:rsidRPr="00445B08">
              <w:rPr>
                <w:rFonts w:ascii="Bookman Old Style" w:eastAsia="Bookman Old Style" w:hAnsi="Bookman Old Style" w:cs="Bookman Old Style"/>
                <w:noProof/>
              </w:rPr>
              <w:instrText xml:space="preserve"> SEQ EQ \* MERGEFORMAT </w:instrText>
            </w:r>
            <w:r w:rsidRPr="00445B08">
              <w:rPr>
                <w:rFonts w:ascii="Bookman Old Style" w:eastAsia="Bookman Old Style" w:hAnsi="Bookman Old Style" w:cs="Bookman Old Style"/>
                <w:noProof/>
              </w:rPr>
              <w:fldChar w:fldCharType="separate"/>
            </w:r>
            <w:r w:rsidRPr="00445B08">
              <w:rPr>
                <w:rFonts w:ascii="Bookman Old Style" w:eastAsia="Bookman Old Style" w:hAnsi="Bookman Old Style" w:cs="Bookman Old Style"/>
                <w:noProof/>
              </w:rPr>
              <w:t>7</w:t>
            </w:r>
            <w:r w:rsidRPr="00445B08">
              <w:rPr>
                <w:rFonts w:ascii="Bookman Old Style" w:eastAsia="Bookman Old Style" w:hAnsi="Bookman Old Style" w:cs="Bookman Old Style"/>
                <w:noProof/>
              </w:rPr>
              <w:fldChar w:fldCharType="end"/>
            </w:r>
            <w:r w:rsidRPr="00445B08">
              <w:rPr>
                <w:rFonts w:ascii="Bookman Old Style" w:eastAsia="Bookman Old Style" w:hAnsi="Bookman Old Style" w:cs="Bookman Old Style"/>
              </w:rPr>
              <w:t>)</w:t>
            </w:r>
          </w:p>
        </w:tc>
      </w:tr>
    </w:tbl>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ab/>
      </w:r>
      <w:bookmarkStart w:id="22" w:name="35nkun2" w:colFirst="0" w:colLast="0"/>
      <w:bookmarkEnd w:id="22"/>
      <w:r w:rsidRPr="00445B08">
        <w:rPr>
          <w:rFonts w:ascii="Bookman Old Style" w:hAnsi="Bookman Old Style"/>
        </w:rPr>
        <w:tab/>
      </w: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In Equation </w:t>
      </w:r>
      <w:r w:rsidRPr="00445B08">
        <w:rPr>
          <w:rFonts w:ascii="Bookman Old Style" w:hAnsi="Bookman Old Style"/>
        </w:rPr>
        <w:fldChar w:fldCharType="begin"/>
      </w:r>
      <w:r w:rsidRPr="00445B08">
        <w:rPr>
          <w:rFonts w:ascii="Bookman Old Style" w:hAnsi="Bookman Old Style"/>
        </w:rPr>
        <w:instrText xml:space="preserve"> REF BS_branchwood_NEW \h  \* MERGEFORMAT </w:instrText>
      </w:r>
      <w:r w:rsidRPr="00445B08">
        <w:rPr>
          <w:rFonts w:ascii="Bookman Old Style" w:hAnsi="Bookman Old Style"/>
        </w:rPr>
      </w:r>
      <w:r w:rsidRPr="00445B08">
        <w:rPr>
          <w:rFonts w:ascii="Bookman Old Style" w:hAnsi="Bookman Old Style"/>
        </w:rPr>
        <w:fldChar w:fldCharType="separate"/>
      </w:r>
      <w:r w:rsidRPr="00445B08">
        <w:rPr>
          <w:rFonts w:ascii="Bookman Old Style" w:hAnsi="Bookman Old Style"/>
        </w:rPr>
        <w:t>5</w:t>
      </w:r>
      <w:r w:rsidRPr="00445B08">
        <w:rPr>
          <w:rFonts w:ascii="Bookman Old Style" w:hAnsi="Bookman Old Style"/>
        </w:rPr>
        <w:fldChar w:fldCharType="end"/>
      </w:r>
      <w:r w:rsidRPr="00445B08">
        <w:rPr>
          <w:rFonts w:ascii="Bookman Old Style" w:hAnsi="Bookman Old Style"/>
        </w:rPr>
        <w:t>, Johnston et al. (2015) includes branch wood up to 2.99 cm in diameter. Fuels greater than 1 cm cannot be considered thermally thin; therefore, the branch wood fuel loading is multiplied by 0.6 to account for the fraction of thermally thin branch wood. This fraction was calculated from the International Crown Fire Modelling Experiment (ICFME; Alexander et al., 2004</w:t>
      </w:r>
      <w:r w:rsidR="007C317C">
        <w:rPr>
          <w:rFonts w:ascii="Bookman Old Style" w:hAnsi="Bookman Old Style"/>
        </w:rPr>
        <w:t>, Stocks et al., 2004</w:t>
      </w:r>
      <w:r w:rsidRPr="00445B08">
        <w:rPr>
          <w:rFonts w:ascii="Bookman Old Style" w:hAnsi="Bookman Old Style"/>
        </w:rPr>
        <w:t xml:space="preserve">) black spruce crown fuel weight regression equations. </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pStyle w:val="ListParagraph"/>
        <w:numPr>
          <w:ilvl w:val="1"/>
          <w:numId w:val="1"/>
        </w:numPr>
        <w:tabs>
          <w:tab w:val="left" w:pos="284"/>
        </w:tabs>
        <w:contextualSpacing w:val="0"/>
        <w:mirrorIndents/>
      </w:pPr>
      <w:bookmarkStart w:id="23" w:name="canopy_dens_mc_sfctovol_NEW"/>
      <w:bookmarkStart w:id="24" w:name="_Ref2335948"/>
      <w:bookmarkEnd w:id="23"/>
      <w:r w:rsidRPr="00445B08">
        <w:t>Canopy density, moisture content, and surface area to volume ratio</w:t>
      </w:r>
      <w:bookmarkEnd w:id="24"/>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pStyle w:val="ListParagraph"/>
        <w:tabs>
          <w:tab w:val="left" w:pos="284"/>
        </w:tabs>
        <w:ind w:left="0"/>
        <w:contextualSpacing w:val="0"/>
        <w:mirrorIndents/>
      </w:pPr>
      <w:r w:rsidRPr="00445B08">
        <w:t>Canopy volumes are computed from crown width and crown length. The shape of the canopy is assumed to be a paraboloid and is formulated using the parabolic profile approximation from the TREES program built into FIRETEC (Linn et al., 2005). Canopy fuel density (units of kg m</w:t>
      </w:r>
      <w:r w:rsidRPr="00445B08">
        <w:rPr>
          <w:vertAlign w:val="superscript"/>
        </w:rPr>
        <w:t>-3</w:t>
      </w:r>
      <w:r w:rsidRPr="00445B08">
        <w:t>) within the crown is calculated for each tree, and the median value for the entire stand is used across the domain; this equates to approximately 1.76 kg m</w:t>
      </w:r>
      <w:r w:rsidRPr="00445B08">
        <w:rPr>
          <w:vertAlign w:val="superscript"/>
        </w:rPr>
        <w:t>-3</w:t>
      </w:r>
      <w:r w:rsidRPr="00445B08">
        <w:t>. Moisture content of canopy fuels is based on the mass-weighted average from three distinct contributing fuels: branch wood, foliage, and lichen. Branch wood is assumed to have a constant moisture content of 120% (gravimetric), while foliar moisture is fixed to 86%. Foliar moisture content applied here is a compromise between Red Earth Creek measurements of 82%</w:t>
      </w:r>
      <w:r w:rsidR="00F36734" w:rsidRPr="00445B08">
        <w:t xml:space="preserve"> (</w:t>
      </w:r>
      <w:proofErr w:type="spellStart"/>
      <w:r w:rsidR="00F36734" w:rsidRPr="00445B08">
        <w:t>Hvenegaard</w:t>
      </w:r>
      <w:proofErr w:type="spellEnd"/>
      <w:r w:rsidR="00EB6262" w:rsidRPr="00445B08">
        <w:t xml:space="preserve"> et al.</w:t>
      </w:r>
      <w:r w:rsidR="00F36734" w:rsidRPr="00445B08">
        <w:t>, 2016)</w:t>
      </w:r>
      <w:r w:rsidRPr="00445B08">
        <w:t xml:space="preserve"> and the</w:t>
      </w:r>
      <w:r w:rsidR="00EB6262" w:rsidRPr="00445B08">
        <w:t xml:space="preserve"> Canadian Forest Fire Behavior Prediction System</w:t>
      </w:r>
      <w:r w:rsidRPr="00445B08">
        <w:t xml:space="preserve"> </w:t>
      </w:r>
      <w:r w:rsidR="00EB6262" w:rsidRPr="00445B08">
        <w:t>(</w:t>
      </w:r>
      <w:r w:rsidRPr="00445B08">
        <w:t>FBP</w:t>
      </w:r>
      <w:r w:rsidR="00EB6262" w:rsidRPr="00445B08">
        <w:t>)</w:t>
      </w:r>
      <w:r w:rsidRPr="00445B08">
        <w:t xml:space="preserve"> field guide value fixed at 97%</w:t>
      </w:r>
      <w:r w:rsidR="00EB6262" w:rsidRPr="00445B08">
        <w:t xml:space="preserve"> (Taylor et al., 1997)</w:t>
      </w:r>
      <w:r w:rsidRPr="00445B08">
        <w:t xml:space="preserve">. Arboreal lichens are assumed to be in equilibrium with the </w:t>
      </w:r>
      <w:r w:rsidRPr="00445B08">
        <w:lastRenderedPageBreak/>
        <w:t xml:space="preserve">atmosphere, with a moisture content (EMC) described by Equation </w:t>
      </w:r>
      <w:r w:rsidRPr="00445B08">
        <w:fldChar w:fldCharType="begin"/>
      </w:r>
      <w:r w:rsidRPr="00445B08">
        <w:instrText xml:space="preserve"> REF EMC_NEW \h  \* MERGEFORMAT </w:instrText>
      </w:r>
      <w:r w:rsidRPr="00445B08">
        <w:fldChar w:fldCharType="separate"/>
      </w:r>
      <w:r w:rsidRPr="00445B08">
        <w:t>8</w:t>
      </w:r>
      <w:r w:rsidRPr="00445B08">
        <w:fldChar w:fldCharType="end"/>
      </w:r>
      <w:r w:rsidRPr="00445B08">
        <w:t xml:space="preserve"> (Van Wagner, 1987),</w:t>
      </w:r>
    </w:p>
    <w:p w:rsidR="009B5B70" w:rsidRPr="00445B08" w:rsidRDefault="009B5B70" w:rsidP="009B5B70">
      <w:pPr>
        <w:pStyle w:val="ListParagraph"/>
        <w:tabs>
          <w:tab w:val="left" w:pos="284"/>
        </w:tabs>
        <w:ind w:left="0"/>
        <w:contextualSpacing w:val="0"/>
        <w:mirrorIndents/>
      </w:pPr>
    </w:p>
    <w:tbl>
      <w:tblPr>
        <w:tblW w:w="0" w:type="auto"/>
        <w:tblInd w:w="288" w:type="dxa"/>
        <w:tblLook w:val="04A0" w:firstRow="1" w:lastRow="0" w:firstColumn="1" w:lastColumn="0" w:noHBand="0" w:noVBand="1"/>
      </w:tblPr>
      <w:tblGrid>
        <w:gridCol w:w="647"/>
        <w:gridCol w:w="7729"/>
        <w:gridCol w:w="696"/>
      </w:tblGrid>
      <w:tr w:rsidR="009B5B70" w:rsidRPr="00445B08" w:rsidTr="007629AC">
        <w:tc>
          <w:tcPr>
            <w:tcW w:w="700"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w:p>
        </w:tc>
        <w:tc>
          <w:tcPr>
            <w:tcW w:w="8363"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m:oMathPara>
              <m:oMath>
                <m:r>
                  <w:rPr>
                    <w:rFonts w:ascii="Cambria Math" w:hAnsi="Cambria Math"/>
                  </w:rPr>
                  <m:t>EMC=</m:t>
                </m:r>
                <m:f>
                  <m:fPr>
                    <m:ctrlPr>
                      <w:ins w:id="25" w:author="Marshall, Ginny" w:date="2020-06-02T13:51:00Z">
                        <w:rPr>
                          <w:rFonts w:ascii="Cambria Math" w:hAnsi="Cambria Math"/>
                          <w:i/>
                        </w:rPr>
                      </w:ins>
                    </m:ctrlPr>
                  </m:fPr>
                  <m:num>
                    <m:r>
                      <w:rPr>
                        <w:rFonts w:ascii="Cambria Math" w:hAnsi="Cambria Math"/>
                      </w:rPr>
                      <m:t>147.2(101-FFMC)</m:t>
                    </m:r>
                  </m:num>
                  <m:den>
                    <m:r>
                      <w:rPr>
                        <w:rFonts w:ascii="Cambria Math" w:hAnsi="Cambria Math"/>
                      </w:rPr>
                      <m:t>59.5+FFMC</m:t>
                    </m:r>
                  </m:den>
                </m:f>
                <m:r>
                  <w:rPr>
                    <w:rFonts w:ascii="Cambria Math" w:hAnsi="Cambria Math"/>
                  </w:rPr>
                  <m:t>.</m:t>
                </m:r>
              </m:oMath>
            </m:oMathPara>
          </w:p>
        </w:tc>
        <w:tc>
          <w:tcPr>
            <w:tcW w:w="719" w:type="dxa"/>
            <w:shd w:val="clear" w:color="auto" w:fill="auto"/>
          </w:tcPr>
          <w:p w:rsidR="009B5B70" w:rsidRPr="00445B08" w:rsidRDefault="009B5B70" w:rsidP="009B5B70">
            <w:pPr>
              <w:tabs>
                <w:tab w:val="left" w:pos="284"/>
              </w:tabs>
              <w:spacing w:line="276" w:lineRule="auto"/>
              <w:mirrorIndents/>
              <w:jc w:val="both"/>
              <w:rPr>
                <w:rFonts w:ascii="Bookman Old Style" w:eastAsia="Bookman Old Style" w:hAnsi="Bookman Old Style" w:cs="Bookman Old Style"/>
              </w:rPr>
            </w:pPr>
            <w:r w:rsidRPr="00445B08">
              <w:rPr>
                <w:rFonts w:ascii="Bookman Old Style" w:eastAsia="Bookman Old Style" w:hAnsi="Bookman Old Style" w:cs="Bookman Old Style"/>
              </w:rPr>
              <w:t>(</w:t>
            </w:r>
            <w:bookmarkStart w:id="26" w:name="EMC_NEW"/>
            <w:r w:rsidRPr="00445B08">
              <w:rPr>
                <w:rFonts w:ascii="Bookman Old Style" w:eastAsia="Bookman Old Style" w:hAnsi="Bookman Old Style" w:cs="Bookman Old Style"/>
                <w:noProof/>
              </w:rPr>
              <w:fldChar w:fldCharType="begin"/>
            </w:r>
            <w:r w:rsidRPr="00445B08">
              <w:rPr>
                <w:rFonts w:ascii="Bookman Old Style" w:eastAsia="Bookman Old Style" w:hAnsi="Bookman Old Style" w:cs="Bookman Old Style"/>
                <w:noProof/>
              </w:rPr>
              <w:instrText xml:space="preserve"> SEQ EQ \* MERGEFORMAT </w:instrText>
            </w:r>
            <w:r w:rsidRPr="00445B08">
              <w:rPr>
                <w:rFonts w:ascii="Bookman Old Style" w:eastAsia="Bookman Old Style" w:hAnsi="Bookman Old Style" w:cs="Bookman Old Style"/>
                <w:noProof/>
              </w:rPr>
              <w:fldChar w:fldCharType="separate"/>
            </w:r>
            <w:r w:rsidRPr="00445B08">
              <w:rPr>
                <w:rFonts w:ascii="Bookman Old Style" w:eastAsia="Bookman Old Style" w:hAnsi="Bookman Old Style" w:cs="Bookman Old Style"/>
                <w:noProof/>
              </w:rPr>
              <w:t>8</w:t>
            </w:r>
            <w:r w:rsidRPr="00445B08">
              <w:rPr>
                <w:rFonts w:ascii="Bookman Old Style" w:eastAsia="Bookman Old Style" w:hAnsi="Bookman Old Style" w:cs="Bookman Old Style"/>
                <w:noProof/>
              </w:rPr>
              <w:fldChar w:fldCharType="end"/>
            </w:r>
            <w:bookmarkEnd w:id="26"/>
            <w:r w:rsidRPr="00445B08">
              <w:rPr>
                <w:rFonts w:ascii="Bookman Old Style" w:eastAsia="Bookman Old Style" w:hAnsi="Bookman Old Style" w:cs="Bookman Old Style"/>
              </w:rPr>
              <w:t>)</w:t>
            </w:r>
          </w:p>
        </w:tc>
      </w:tr>
    </w:tbl>
    <w:p w:rsidR="009B5B70" w:rsidRPr="00445B08" w:rsidRDefault="009B5B70" w:rsidP="009B5B70">
      <w:pPr>
        <w:pStyle w:val="ListParagraph"/>
        <w:tabs>
          <w:tab w:val="left" w:pos="284"/>
        </w:tabs>
        <w:ind w:left="0"/>
        <w:contextualSpacing w:val="0"/>
        <w:mirrorIndents/>
      </w:pPr>
      <w:r w:rsidRPr="00445B08">
        <w:tab/>
      </w:r>
      <w:r w:rsidRPr="00445B08">
        <w:tab/>
      </w:r>
    </w:p>
    <w:p w:rsidR="009B5B70" w:rsidRPr="00445B08" w:rsidRDefault="009B5B70" w:rsidP="009B5B70">
      <w:pPr>
        <w:pStyle w:val="ListParagraph"/>
        <w:tabs>
          <w:tab w:val="left" w:pos="284"/>
        </w:tabs>
        <w:ind w:left="0"/>
        <w:contextualSpacing w:val="0"/>
        <w:mirrorIndents/>
      </w:pPr>
      <w:r w:rsidRPr="00445B08">
        <w:t>In the above equation,</w:t>
      </w:r>
      <w:r w:rsidR="003E6C9B" w:rsidRPr="00445B08">
        <w:t xml:space="preserve"> FFMC</w:t>
      </w:r>
      <w:r w:rsidRPr="00445B08">
        <w:t xml:space="preserve"> is the fine fuel moisture code from the Canadian Forest Fire Weather Index system (Van Wagner, 1987) which is directly related to the moisture content in the fine surface fuels.</w:t>
      </w:r>
      <w:r w:rsidR="00EB6262" w:rsidRPr="00445B08">
        <w:t xml:space="preserve"> </w:t>
      </w:r>
      <w:r w:rsidRPr="00445B08">
        <w:t>The overall large tree moisture content is a mass weighted average of the three fuels described above; for an</w:t>
      </w:r>
      <w:r w:rsidR="003E6C9B" w:rsidRPr="00445B08">
        <w:t xml:space="preserve"> FFMC</w:t>
      </w:r>
      <w:r w:rsidRPr="00445B08">
        <w:t xml:space="preserve"> value of 92, moisture content in the canopy is 89.1%, and for</w:t>
      </w:r>
      <w:r w:rsidR="003E6C9B" w:rsidRPr="00445B08">
        <w:t xml:space="preserve"> FFMC</w:t>
      </w:r>
      <w:r w:rsidRPr="00445B08">
        <w:t xml:space="preserve"> value of 87, moisture content of the canopy is 89.9%.</w:t>
      </w:r>
      <w:r w:rsidR="0076255B" w:rsidRPr="00445B08">
        <w:t xml:space="preserve"> FFMC 92 and 87 correspond to fine fuel moisture content of 9% and 1</w:t>
      </w:r>
      <w:r w:rsidR="00EB6262" w:rsidRPr="00445B08">
        <w:t>4</w:t>
      </w:r>
      <w:r w:rsidR="0076255B" w:rsidRPr="00445B08">
        <w:t xml:space="preserve">% respectively. </w:t>
      </w:r>
    </w:p>
    <w:p w:rsidR="009B5B70" w:rsidRPr="00445B08" w:rsidRDefault="009B5B70" w:rsidP="009B5B70">
      <w:pPr>
        <w:pStyle w:val="ListParagraph"/>
        <w:tabs>
          <w:tab w:val="left" w:pos="284"/>
        </w:tabs>
        <w:ind w:left="0"/>
        <w:contextualSpacing w:val="0"/>
        <w:mirrorIndents/>
      </w:pPr>
      <w:r w:rsidRPr="00445B08">
        <w:t xml:space="preserve"> </w:t>
      </w:r>
    </w:p>
    <w:p w:rsidR="009B5B70" w:rsidRPr="00445B08" w:rsidRDefault="009B5B70" w:rsidP="009B5B70">
      <w:pPr>
        <w:pStyle w:val="ListParagraph"/>
        <w:tabs>
          <w:tab w:val="left" w:pos="284"/>
        </w:tabs>
        <w:ind w:left="0"/>
        <w:contextualSpacing w:val="0"/>
        <w:mirrorIndents/>
      </w:pPr>
      <w:r w:rsidRPr="00445B08">
        <w:t>The surface area to volume ratio is required in FIRETEC simulations (via a size scale, SS) and is calculated using a weighted geometric mean across the canopy, with ratios of 12.5:1 cm</w:t>
      </w:r>
      <w:r w:rsidRPr="00445B08">
        <w:rPr>
          <w:vertAlign w:val="superscript"/>
        </w:rPr>
        <w:t>2</w:t>
      </w:r>
      <w:r w:rsidRPr="00445B08">
        <w:t xml:space="preserve"> cm</w:t>
      </w:r>
      <w:r w:rsidRPr="00445B08">
        <w:rPr>
          <w:vertAlign w:val="superscript"/>
        </w:rPr>
        <w:t>-3</w:t>
      </w:r>
      <w:r w:rsidRPr="00445B08">
        <w:t xml:space="preserve"> for branch wood (assuming a simple cylinder 5 mm in diameter), 55:1 cm</w:t>
      </w:r>
      <w:r w:rsidRPr="00445B08">
        <w:rPr>
          <w:vertAlign w:val="superscript"/>
        </w:rPr>
        <w:t>2</w:t>
      </w:r>
      <w:r w:rsidRPr="00445B08">
        <w:t xml:space="preserve"> cm</w:t>
      </w:r>
      <w:r w:rsidRPr="00445B08">
        <w:rPr>
          <w:vertAlign w:val="superscript"/>
        </w:rPr>
        <w:t>-3</w:t>
      </w:r>
      <w:r w:rsidRPr="00445B08">
        <w:t xml:space="preserve"> for spruce foliage, and 635:1 cm</w:t>
      </w:r>
      <w:r w:rsidRPr="00445B08">
        <w:rPr>
          <w:vertAlign w:val="superscript"/>
        </w:rPr>
        <w:t>2</w:t>
      </w:r>
      <w:r w:rsidRPr="00445B08">
        <w:t xml:space="preserve"> cm</w:t>
      </w:r>
      <w:r w:rsidRPr="00445B08">
        <w:rPr>
          <w:vertAlign w:val="superscript"/>
        </w:rPr>
        <w:t>-3</w:t>
      </w:r>
      <w:r w:rsidRPr="00445B08">
        <w:t xml:space="preserve"> for lichen (Brown, 1970). The surface area to volume ratio is shown in Equation </w:t>
      </w:r>
      <w:r w:rsidRPr="00445B08">
        <w:fldChar w:fldCharType="begin"/>
      </w:r>
      <w:r w:rsidRPr="00445B08">
        <w:instrText xml:space="preserve"> REF SFC2VOL_NEW \h  \* MERGEFORMAT </w:instrText>
      </w:r>
      <w:r w:rsidRPr="00445B08">
        <w:fldChar w:fldCharType="separate"/>
      </w:r>
      <w:r w:rsidRPr="00445B08">
        <w:t>9</w:t>
      </w:r>
      <w:r w:rsidRPr="00445B08">
        <w:fldChar w:fldCharType="end"/>
      </w:r>
      <w:r w:rsidRPr="00445B08">
        <w:t xml:space="preserve">, and the size scale is shown in Equation </w:t>
      </w:r>
      <w:r w:rsidRPr="00445B08">
        <w:fldChar w:fldCharType="begin"/>
      </w:r>
      <w:r w:rsidRPr="00445B08">
        <w:instrText xml:space="preserve"> REF SS_NEW \h  \* MERGEFORMAT </w:instrText>
      </w:r>
      <w:r w:rsidRPr="00445B08">
        <w:fldChar w:fldCharType="separate"/>
      </w:r>
      <w:r w:rsidRPr="00445B08">
        <w:t>10</w:t>
      </w:r>
      <w:r w:rsidRPr="00445B08">
        <w:fldChar w:fldCharType="end"/>
      </w:r>
      <w:r w:rsidRPr="00445B08">
        <w:t>:</w:t>
      </w:r>
    </w:p>
    <w:p w:rsidR="009B5B70" w:rsidRPr="00445B08" w:rsidRDefault="009B5B70" w:rsidP="009B5B70">
      <w:pPr>
        <w:pStyle w:val="ListParagraph"/>
        <w:tabs>
          <w:tab w:val="left" w:pos="284"/>
        </w:tabs>
        <w:ind w:left="0"/>
        <w:contextualSpacing w:val="0"/>
        <w:mirrorIndents/>
      </w:pPr>
      <w:r w:rsidRPr="00445B08">
        <w:tab/>
      </w:r>
      <w:r w:rsidRPr="00445B08">
        <w:tab/>
      </w:r>
    </w:p>
    <w:tbl>
      <w:tblPr>
        <w:tblW w:w="0" w:type="auto"/>
        <w:tblInd w:w="288" w:type="dxa"/>
        <w:tblLook w:val="04A0" w:firstRow="1" w:lastRow="0" w:firstColumn="1" w:lastColumn="0" w:noHBand="0" w:noVBand="1"/>
      </w:tblPr>
      <w:tblGrid>
        <w:gridCol w:w="618"/>
        <w:gridCol w:w="7771"/>
        <w:gridCol w:w="683"/>
      </w:tblGrid>
      <w:tr w:rsidR="009B5B70" w:rsidRPr="00445B08" w:rsidTr="007629AC">
        <w:tc>
          <w:tcPr>
            <w:tcW w:w="700"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w:p>
        </w:tc>
        <w:tc>
          <w:tcPr>
            <w:tcW w:w="8363" w:type="dxa"/>
            <w:shd w:val="clear" w:color="auto" w:fill="auto"/>
          </w:tcPr>
          <w:p w:rsidR="009B5B70" w:rsidRPr="00445B08" w:rsidRDefault="0076255B" w:rsidP="007629AC">
            <w:pPr>
              <w:tabs>
                <w:tab w:val="left" w:pos="284"/>
              </w:tabs>
              <w:spacing w:line="276" w:lineRule="auto"/>
              <w:mirrorIndents/>
              <w:jc w:val="both"/>
              <w:rPr>
                <w:rFonts w:ascii="Bookman Old Style" w:eastAsia="Bookman Old Style" w:hAnsi="Bookman Old Style" w:cs="Bookman Old Style"/>
              </w:rPr>
            </w:pPr>
            <m:oMathPara>
              <m:oMath>
                <m:r>
                  <w:rPr>
                    <w:rFonts w:ascii="Cambria Math" w:hAnsi="Cambria Math"/>
                  </w:rPr>
                  <m:t>SFCtoVOL=</m:t>
                </m:r>
                <m:f>
                  <m:fPr>
                    <m:ctrlPr>
                      <w:ins w:id="27" w:author="Marshall, Ginny" w:date="2020-06-02T13:51:00Z">
                        <w:rPr>
                          <w:rFonts w:ascii="Cambria Math" w:hAnsi="Cambria Math"/>
                          <w:i/>
                        </w:rPr>
                      </w:ins>
                    </m:ctrlPr>
                  </m:fPr>
                  <m:num>
                    <m:sSup>
                      <m:sSupPr>
                        <m:ctrlPr>
                          <w:ins w:id="28" w:author="Marshall, Ginny" w:date="2020-06-02T13:51:00Z">
                            <w:rPr>
                              <w:rFonts w:ascii="Cambria Math" w:hAnsi="Cambria Math"/>
                              <w:i/>
                            </w:rPr>
                          </w:ins>
                        </m:ctrlPr>
                      </m:sSupPr>
                      <m:e>
                        <m:r>
                          <w:rPr>
                            <w:rFonts w:ascii="Cambria Math" w:hAnsi="Cambria Math"/>
                          </w:rPr>
                          <m:t>e</m:t>
                        </m:r>
                      </m:e>
                      <m:sup>
                        <m:sSub>
                          <m:sSubPr>
                            <m:ctrlPr>
                              <w:ins w:id="29" w:author="Marshall, Ginny" w:date="2020-06-02T13:51:00Z">
                                <w:rPr>
                                  <w:rFonts w:ascii="Cambria Math" w:hAnsi="Cambria Math"/>
                                  <w:i/>
                                </w:rPr>
                              </w:ins>
                            </m:ctrlPr>
                          </m:sSubPr>
                          <m:e>
                            <m:r>
                              <w:rPr>
                                <w:rFonts w:ascii="Cambria Math" w:hAnsi="Cambria Math"/>
                              </w:rPr>
                              <m:t>(BR</m:t>
                            </m:r>
                          </m:e>
                          <m:sub>
                            <m:r>
                              <w:rPr>
                                <w:rFonts w:ascii="Cambria Math" w:hAnsi="Cambria Math"/>
                              </w:rPr>
                              <m:t>pct</m:t>
                            </m:r>
                          </m:sub>
                        </m:sSub>
                        <m:func>
                          <m:funcPr>
                            <m:ctrlPr>
                              <w:ins w:id="30" w:author="Marshall, Ginny" w:date="2020-06-02T13:51:00Z">
                                <w:rPr>
                                  <w:rFonts w:ascii="Cambria Math" w:hAnsi="Cambria Math"/>
                                </w:rPr>
                              </w:ins>
                            </m:ctrlPr>
                          </m:funcPr>
                          <m:fName>
                            <m:r>
                              <m:rPr>
                                <m:sty m:val="p"/>
                              </m:rPr>
                              <w:rPr>
                                <w:rFonts w:ascii="Cambria Math" w:hAnsi="Cambria Math"/>
                              </w:rPr>
                              <m:t>ln</m:t>
                            </m:r>
                          </m:fName>
                          <m:e>
                            <m:d>
                              <m:dPr>
                                <m:ctrlPr>
                                  <w:ins w:id="31" w:author="Marshall, Ginny" w:date="2020-06-02T13:51:00Z">
                                    <w:rPr>
                                      <w:rFonts w:ascii="Cambria Math" w:hAnsi="Cambria Math"/>
                                      <w:i/>
                                    </w:rPr>
                                  </w:ins>
                                </m:ctrlPr>
                              </m:dPr>
                              <m:e>
                                <m:r>
                                  <w:rPr>
                                    <w:rFonts w:ascii="Cambria Math" w:hAnsi="Cambria Math"/>
                                  </w:rPr>
                                  <m:t>1250</m:t>
                                </m:r>
                              </m:e>
                            </m:d>
                          </m:e>
                        </m:func>
                        <m:r>
                          <w:rPr>
                            <w:rFonts w:ascii="Cambria Math" w:hAnsi="Cambria Math"/>
                          </w:rPr>
                          <m:t>+</m:t>
                        </m:r>
                        <m:sSub>
                          <m:sSubPr>
                            <m:ctrlPr>
                              <w:ins w:id="32" w:author="Marshall, Ginny" w:date="2020-06-02T13:51:00Z">
                                <w:rPr>
                                  <w:rFonts w:ascii="Cambria Math" w:hAnsi="Cambria Math"/>
                                  <w:i/>
                                </w:rPr>
                              </w:ins>
                            </m:ctrlPr>
                          </m:sSubPr>
                          <m:e>
                            <m:r>
                              <w:rPr>
                                <w:rFonts w:ascii="Cambria Math" w:hAnsi="Cambria Math"/>
                              </w:rPr>
                              <m:t>FOL</m:t>
                            </m:r>
                          </m:e>
                          <m:sub>
                            <m:r>
                              <w:rPr>
                                <w:rFonts w:ascii="Cambria Math" w:hAnsi="Cambria Math"/>
                              </w:rPr>
                              <m:t>pct</m:t>
                            </m:r>
                          </m:sub>
                        </m:sSub>
                        <m:func>
                          <m:funcPr>
                            <m:ctrlPr>
                              <w:ins w:id="33" w:author="Marshall, Ginny" w:date="2020-06-02T13:51:00Z">
                                <w:rPr>
                                  <w:rFonts w:ascii="Cambria Math" w:hAnsi="Cambria Math"/>
                                </w:rPr>
                              </w:ins>
                            </m:ctrlPr>
                          </m:funcPr>
                          <m:fName>
                            <m:r>
                              <m:rPr>
                                <m:sty m:val="p"/>
                              </m:rPr>
                              <w:rPr>
                                <w:rFonts w:ascii="Cambria Math" w:hAnsi="Cambria Math"/>
                              </w:rPr>
                              <m:t>ln</m:t>
                            </m:r>
                          </m:fName>
                          <m:e>
                            <m:d>
                              <m:dPr>
                                <m:ctrlPr>
                                  <w:ins w:id="34" w:author="Marshall, Ginny" w:date="2020-06-02T13:51:00Z">
                                    <w:rPr>
                                      <w:rFonts w:ascii="Cambria Math" w:hAnsi="Cambria Math"/>
                                      <w:i/>
                                    </w:rPr>
                                  </w:ins>
                                </m:ctrlPr>
                              </m:dPr>
                              <m:e>
                                <m:r>
                                  <w:rPr>
                                    <w:rFonts w:ascii="Cambria Math" w:hAnsi="Cambria Math"/>
                                  </w:rPr>
                                  <m:t>5500</m:t>
                                </m:r>
                              </m:e>
                            </m:d>
                          </m:e>
                        </m:func>
                        <m:r>
                          <w:rPr>
                            <w:rFonts w:ascii="Cambria Math" w:hAnsi="Cambria Math"/>
                          </w:rPr>
                          <m:t>+</m:t>
                        </m:r>
                        <m:sSub>
                          <m:sSubPr>
                            <m:ctrlPr>
                              <w:ins w:id="35" w:author="Marshall, Ginny" w:date="2020-06-02T13:51:00Z">
                                <w:rPr>
                                  <w:rFonts w:ascii="Cambria Math" w:hAnsi="Cambria Math"/>
                                  <w:i/>
                                </w:rPr>
                              </w:ins>
                            </m:ctrlPr>
                          </m:sSubPr>
                          <m:e>
                            <m:r>
                              <w:rPr>
                                <w:rFonts w:ascii="Cambria Math" w:hAnsi="Cambria Math"/>
                              </w:rPr>
                              <m:t>LICH</m:t>
                            </m:r>
                          </m:e>
                          <m:sub>
                            <m:r>
                              <w:rPr>
                                <w:rFonts w:ascii="Cambria Math" w:hAnsi="Cambria Math"/>
                              </w:rPr>
                              <m:t>pct</m:t>
                            </m:r>
                          </m:sub>
                        </m:sSub>
                        <m:r>
                          <m:rPr>
                            <m:sty m:val="p"/>
                          </m:rPr>
                          <w:rPr>
                            <w:rFonts w:ascii="Cambria Math" w:hAnsi="Cambria Math"/>
                          </w:rPr>
                          <m:t>ln⁡</m:t>
                        </m:r>
                        <m:r>
                          <w:rPr>
                            <w:rFonts w:ascii="Cambria Math" w:hAnsi="Cambria Math"/>
                          </w:rPr>
                          <m:t>(63500))</m:t>
                        </m:r>
                      </m:sup>
                    </m:sSup>
                  </m:num>
                  <m:den>
                    <m:sSub>
                      <m:sSubPr>
                        <m:ctrlPr>
                          <w:ins w:id="36" w:author="Marshall, Ginny" w:date="2020-06-02T13:51:00Z">
                            <w:rPr>
                              <w:rFonts w:ascii="Cambria Math" w:hAnsi="Cambria Math"/>
                              <w:i/>
                            </w:rPr>
                          </w:ins>
                        </m:ctrlPr>
                      </m:sSubPr>
                      <m:e>
                        <m:r>
                          <w:rPr>
                            <w:rFonts w:ascii="Cambria Math" w:hAnsi="Cambria Math"/>
                          </w:rPr>
                          <m:t>BR</m:t>
                        </m:r>
                      </m:e>
                      <m:sub>
                        <m:r>
                          <w:rPr>
                            <w:rFonts w:ascii="Cambria Math" w:hAnsi="Cambria Math"/>
                          </w:rPr>
                          <m:t>pct</m:t>
                        </m:r>
                      </m:sub>
                    </m:sSub>
                    <m:r>
                      <w:rPr>
                        <w:rFonts w:ascii="Cambria Math" w:hAnsi="Cambria Math"/>
                      </w:rPr>
                      <m:t>+</m:t>
                    </m:r>
                    <m:sSub>
                      <m:sSubPr>
                        <m:ctrlPr>
                          <w:ins w:id="37" w:author="Marshall, Ginny" w:date="2020-06-02T13:51:00Z">
                            <w:rPr>
                              <w:rFonts w:ascii="Cambria Math" w:hAnsi="Cambria Math"/>
                              <w:i/>
                            </w:rPr>
                          </w:ins>
                        </m:ctrlPr>
                      </m:sSubPr>
                      <m:e>
                        <m:r>
                          <w:rPr>
                            <w:rFonts w:ascii="Cambria Math" w:hAnsi="Cambria Math"/>
                          </w:rPr>
                          <m:t>FOL</m:t>
                        </m:r>
                      </m:e>
                      <m:sub>
                        <m:r>
                          <w:rPr>
                            <w:rFonts w:ascii="Cambria Math" w:hAnsi="Cambria Math"/>
                          </w:rPr>
                          <m:t>pct</m:t>
                        </m:r>
                      </m:sub>
                    </m:sSub>
                    <m:r>
                      <w:rPr>
                        <w:rFonts w:ascii="Cambria Math" w:hAnsi="Cambria Math"/>
                      </w:rPr>
                      <m:t>+</m:t>
                    </m:r>
                    <m:sSub>
                      <m:sSubPr>
                        <m:ctrlPr>
                          <w:ins w:id="38" w:author="Marshall, Ginny" w:date="2020-06-02T13:51:00Z">
                            <w:rPr>
                              <w:rFonts w:ascii="Cambria Math" w:hAnsi="Cambria Math"/>
                              <w:i/>
                            </w:rPr>
                          </w:ins>
                        </m:ctrlPr>
                      </m:sSubPr>
                      <m:e>
                        <m:r>
                          <w:rPr>
                            <w:rFonts w:ascii="Cambria Math" w:hAnsi="Cambria Math"/>
                          </w:rPr>
                          <m:t>LICH</m:t>
                        </m:r>
                      </m:e>
                      <m:sub>
                        <m:r>
                          <w:rPr>
                            <w:rFonts w:ascii="Cambria Math" w:hAnsi="Cambria Math"/>
                          </w:rPr>
                          <m:t>pct</m:t>
                        </m:r>
                      </m:sub>
                    </m:sSub>
                  </m:den>
                </m:f>
              </m:oMath>
            </m:oMathPara>
          </w:p>
        </w:tc>
        <w:tc>
          <w:tcPr>
            <w:tcW w:w="719" w:type="dxa"/>
            <w:shd w:val="clear" w:color="auto" w:fill="auto"/>
          </w:tcPr>
          <w:p w:rsidR="009B5B70" w:rsidRPr="00445B08" w:rsidRDefault="009B5B70" w:rsidP="009B5B70">
            <w:pPr>
              <w:tabs>
                <w:tab w:val="left" w:pos="284"/>
              </w:tabs>
              <w:spacing w:line="276" w:lineRule="auto"/>
              <w:mirrorIndents/>
              <w:jc w:val="both"/>
              <w:rPr>
                <w:rFonts w:ascii="Bookman Old Style" w:eastAsia="Bookman Old Style" w:hAnsi="Bookman Old Style" w:cs="Bookman Old Style"/>
              </w:rPr>
            </w:pPr>
            <w:r w:rsidRPr="00445B08">
              <w:rPr>
                <w:rFonts w:ascii="Bookman Old Style" w:eastAsia="Bookman Old Style" w:hAnsi="Bookman Old Style" w:cs="Bookman Old Style"/>
              </w:rPr>
              <w:t>(</w:t>
            </w:r>
            <w:bookmarkStart w:id="39" w:name="SFC2VOL_NEW"/>
            <w:r w:rsidRPr="00445B08">
              <w:rPr>
                <w:rFonts w:ascii="Bookman Old Style" w:eastAsia="Bookman Old Style" w:hAnsi="Bookman Old Style" w:cs="Bookman Old Style"/>
                <w:noProof/>
              </w:rPr>
              <w:fldChar w:fldCharType="begin"/>
            </w:r>
            <w:r w:rsidRPr="00445B08">
              <w:rPr>
                <w:rFonts w:ascii="Bookman Old Style" w:eastAsia="Bookman Old Style" w:hAnsi="Bookman Old Style" w:cs="Bookman Old Style"/>
                <w:noProof/>
              </w:rPr>
              <w:instrText xml:space="preserve"> SEQ EQ \* MERGEFORMAT </w:instrText>
            </w:r>
            <w:r w:rsidRPr="00445B08">
              <w:rPr>
                <w:rFonts w:ascii="Bookman Old Style" w:eastAsia="Bookman Old Style" w:hAnsi="Bookman Old Style" w:cs="Bookman Old Style"/>
                <w:noProof/>
              </w:rPr>
              <w:fldChar w:fldCharType="separate"/>
            </w:r>
            <w:r w:rsidRPr="00445B08">
              <w:rPr>
                <w:rFonts w:ascii="Bookman Old Style" w:eastAsia="Bookman Old Style" w:hAnsi="Bookman Old Style" w:cs="Bookman Old Style"/>
                <w:noProof/>
              </w:rPr>
              <w:t>9</w:t>
            </w:r>
            <w:r w:rsidRPr="00445B08">
              <w:rPr>
                <w:rFonts w:ascii="Bookman Old Style" w:eastAsia="Bookman Old Style" w:hAnsi="Bookman Old Style" w:cs="Bookman Old Style"/>
                <w:noProof/>
              </w:rPr>
              <w:fldChar w:fldCharType="end"/>
            </w:r>
            <w:bookmarkEnd w:id="39"/>
            <w:r w:rsidRPr="00445B08">
              <w:rPr>
                <w:rFonts w:ascii="Bookman Old Style" w:eastAsia="Bookman Old Style" w:hAnsi="Bookman Old Style" w:cs="Bookman Old Style"/>
              </w:rPr>
              <w:t>)</w:t>
            </w:r>
          </w:p>
        </w:tc>
      </w:tr>
    </w:tbl>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proofErr w:type="gramStart"/>
      <w:r w:rsidRPr="00445B08">
        <w:rPr>
          <w:rFonts w:ascii="Bookman Old Style" w:hAnsi="Bookman Old Style"/>
        </w:rPr>
        <w:t>and</w:t>
      </w:r>
      <w:proofErr w:type="gramEnd"/>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ab/>
      </w:r>
      <w:r w:rsidRPr="00445B08">
        <w:rPr>
          <w:rFonts w:ascii="Bookman Old Style" w:hAnsi="Bookman Old Style"/>
        </w:rPr>
        <w:tab/>
      </w:r>
      <w:bookmarkStart w:id="40" w:name="z337ya" w:colFirst="0" w:colLast="0"/>
      <w:bookmarkEnd w:id="40"/>
    </w:p>
    <w:tbl>
      <w:tblPr>
        <w:tblW w:w="0" w:type="auto"/>
        <w:tblInd w:w="288" w:type="dxa"/>
        <w:tblLook w:val="04A0" w:firstRow="1" w:lastRow="0" w:firstColumn="1" w:lastColumn="0" w:noHBand="0" w:noVBand="1"/>
      </w:tblPr>
      <w:tblGrid>
        <w:gridCol w:w="654"/>
        <w:gridCol w:w="7705"/>
        <w:gridCol w:w="713"/>
      </w:tblGrid>
      <w:tr w:rsidR="009B5B70" w:rsidRPr="00445B08" w:rsidTr="007629AC">
        <w:tc>
          <w:tcPr>
            <w:tcW w:w="700"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w:p>
        </w:tc>
        <w:tc>
          <w:tcPr>
            <w:tcW w:w="8363" w:type="dxa"/>
            <w:shd w:val="clear" w:color="auto" w:fill="auto"/>
          </w:tcPr>
          <w:p w:rsidR="009B5B70" w:rsidRPr="00445B08" w:rsidRDefault="0076255B" w:rsidP="007629AC">
            <w:pPr>
              <w:tabs>
                <w:tab w:val="left" w:pos="284"/>
              </w:tabs>
              <w:spacing w:line="276" w:lineRule="auto"/>
              <w:mirrorIndents/>
              <w:jc w:val="both"/>
              <w:rPr>
                <w:rFonts w:ascii="Bookman Old Style" w:eastAsia="Bookman Old Style" w:hAnsi="Bookman Old Style" w:cs="Bookman Old Style"/>
              </w:rPr>
            </w:pPr>
            <m:oMathPara>
              <m:oMath>
                <m:r>
                  <w:rPr>
                    <w:rFonts w:ascii="Cambria Math" w:hAnsi="Cambria Math"/>
                  </w:rPr>
                  <m:t>SS=</m:t>
                </m:r>
                <m:f>
                  <m:fPr>
                    <m:ctrlPr>
                      <w:ins w:id="41" w:author="Marshall, Ginny" w:date="2020-06-02T13:51:00Z">
                        <w:rPr>
                          <w:rFonts w:ascii="Cambria Math" w:hAnsi="Cambria Math"/>
                          <w:i/>
                        </w:rPr>
                      </w:ins>
                    </m:ctrlPr>
                  </m:fPr>
                  <m:num>
                    <m:r>
                      <w:rPr>
                        <w:rFonts w:ascii="Cambria Math" w:hAnsi="Cambria Math"/>
                      </w:rPr>
                      <m:t>2</m:t>
                    </m:r>
                  </m:num>
                  <m:den>
                    <m:r>
                      <w:rPr>
                        <w:rFonts w:ascii="Cambria Math" w:hAnsi="Cambria Math"/>
                      </w:rPr>
                      <m:t>SFCtoVOL</m:t>
                    </m:r>
                  </m:den>
                </m:f>
              </m:oMath>
            </m:oMathPara>
          </w:p>
        </w:tc>
        <w:tc>
          <w:tcPr>
            <w:tcW w:w="719" w:type="dxa"/>
            <w:shd w:val="clear" w:color="auto" w:fill="auto"/>
          </w:tcPr>
          <w:p w:rsidR="009B5B70" w:rsidRPr="00445B08" w:rsidRDefault="009B5B70" w:rsidP="009B5B70">
            <w:pPr>
              <w:tabs>
                <w:tab w:val="left" w:pos="284"/>
              </w:tabs>
              <w:spacing w:line="276" w:lineRule="auto"/>
              <w:mirrorIndents/>
              <w:jc w:val="both"/>
              <w:rPr>
                <w:rFonts w:ascii="Bookman Old Style" w:eastAsia="Bookman Old Style" w:hAnsi="Bookman Old Style" w:cs="Bookman Old Style"/>
              </w:rPr>
            </w:pPr>
            <w:r w:rsidRPr="00445B08">
              <w:rPr>
                <w:rFonts w:ascii="Bookman Old Style" w:eastAsia="Bookman Old Style" w:hAnsi="Bookman Old Style" w:cs="Bookman Old Style"/>
              </w:rPr>
              <w:t>(</w:t>
            </w:r>
            <w:bookmarkStart w:id="42" w:name="SS_NEW"/>
            <w:r w:rsidRPr="00445B08">
              <w:rPr>
                <w:rFonts w:ascii="Bookman Old Style" w:eastAsia="Bookman Old Style" w:hAnsi="Bookman Old Style" w:cs="Bookman Old Style"/>
                <w:noProof/>
              </w:rPr>
              <w:fldChar w:fldCharType="begin"/>
            </w:r>
            <w:r w:rsidRPr="00445B08">
              <w:rPr>
                <w:rFonts w:ascii="Bookman Old Style" w:eastAsia="Bookman Old Style" w:hAnsi="Bookman Old Style" w:cs="Bookman Old Style"/>
                <w:noProof/>
              </w:rPr>
              <w:instrText xml:space="preserve"> SEQ EQ \* MERGEFORMAT </w:instrText>
            </w:r>
            <w:r w:rsidRPr="00445B08">
              <w:rPr>
                <w:rFonts w:ascii="Bookman Old Style" w:eastAsia="Bookman Old Style" w:hAnsi="Bookman Old Style" w:cs="Bookman Old Style"/>
                <w:noProof/>
              </w:rPr>
              <w:fldChar w:fldCharType="separate"/>
            </w:r>
            <w:r w:rsidRPr="00445B08">
              <w:rPr>
                <w:rFonts w:ascii="Bookman Old Style" w:eastAsia="Bookman Old Style" w:hAnsi="Bookman Old Style" w:cs="Bookman Old Style"/>
                <w:noProof/>
              </w:rPr>
              <w:t>10</w:t>
            </w:r>
            <w:r w:rsidRPr="00445B08">
              <w:rPr>
                <w:rFonts w:ascii="Bookman Old Style" w:eastAsia="Bookman Old Style" w:hAnsi="Bookman Old Style" w:cs="Bookman Old Style"/>
                <w:noProof/>
              </w:rPr>
              <w:fldChar w:fldCharType="end"/>
            </w:r>
            <w:bookmarkEnd w:id="42"/>
            <w:r w:rsidRPr="00445B08">
              <w:rPr>
                <w:rFonts w:ascii="Bookman Old Style" w:eastAsia="Bookman Old Style" w:hAnsi="Bookman Old Style" w:cs="Bookman Old Style"/>
              </w:rPr>
              <w:t>)</w:t>
            </w:r>
          </w:p>
        </w:tc>
      </w:tr>
    </w:tbl>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pStyle w:val="ListParagraph"/>
        <w:tabs>
          <w:tab w:val="left" w:pos="284"/>
        </w:tabs>
        <w:ind w:left="0"/>
        <w:contextualSpacing w:val="0"/>
        <w:mirrorIndents/>
      </w:pPr>
      <w:r w:rsidRPr="00445B08">
        <w:t xml:space="preserve">In Equation </w:t>
      </w:r>
      <w:r w:rsidRPr="00445B08">
        <w:fldChar w:fldCharType="begin"/>
      </w:r>
      <w:r w:rsidRPr="00445B08">
        <w:instrText xml:space="preserve"> REF SFC2VOL_NEW \h  \* MERGEFORMAT </w:instrText>
      </w:r>
      <w:r w:rsidRPr="00445B08">
        <w:fldChar w:fldCharType="separate"/>
      </w:r>
      <w:r w:rsidRPr="00445B08">
        <w:t>9</w:t>
      </w:r>
      <w:r w:rsidRPr="00445B08">
        <w:fldChar w:fldCharType="end"/>
      </w:r>
      <w:r w:rsidRPr="00445B08">
        <w:rPr>
          <w:b/>
        </w:rPr>
        <w:t xml:space="preserve">, </w:t>
      </w:r>
      <w:r w:rsidRPr="00445B08">
        <w:t>the surface area to volume ratio is converted to m</w:t>
      </w:r>
      <w:r w:rsidRPr="00445B08">
        <w:rPr>
          <w:vertAlign w:val="superscript"/>
        </w:rPr>
        <w:t>2</w:t>
      </w:r>
      <w:r w:rsidRPr="00445B08">
        <w:t xml:space="preserve"> m</w:t>
      </w:r>
      <w:r w:rsidRPr="00445B08">
        <w:rPr>
          <w:vertAlign w:val="superscript"/>
        </w:rPr>
        <w:t>-3</w:t>
      </w:r>
      <w:r w:rsidRPr="00445B08">
        <w:t xml:space="preserve">, and the </w:t>
      </w:r>
      <m:oMath>
        <m:r>
          <w:rPr>
            <w:rFonts w:ascii="Cambria Math" w:hAnsi="Cambria Math"/>
          </w:rPr>
          <m:t>pct</m:t>
        </m:r>
      </m:oMath>
      <w:r w:rsidRPr="00445B08">
        <w:t xml:space="preserve"> subscript indicates percent of total mass; the sum of the denominator in Equation</w:t>
      </w:r>
      <w:r w:rsidR="003E6C9B" w:rsidRPr="00445B08">
        <w:t xml:space="preserve"> </w:t>
      </w:r>
      <w:r w:rsidR="003E6C9B" w:rsidRPr="00445B08">
        <w:fldChar w:fldCharType="begin"/>
      </w:r>
      <w:r w:rsidR="003E6C9B" w:rsidRPr="00445B08">
        <w:instrText xml:space="preserve"> REF SFC2VOL_NEW \h  \* MERGEFORMAT </w:instrText>
      </w:r>
      <w:r w:rsidR="003E6C9B" w:rsidRPr="00445B08">
        <w:fldChar w:fldCharType="separate"/>
      </w:r>
      <w:r w:rsidR="003E6C9B" w:rsidRPr="00445B08">
        <w:rPr>
          <w:noProof/>
        </w:rPr>
        <w:t>9</w:t>
      </w:r>
      <w:r w:rsidR="003E6C9B" w:rsidRPr="00445B08">
        <w:fldChar w:fldCharType="end"/>
      </w:r>
      <w:r w:rsidRPr="00445B08">
        <w:t xml:space="preserve"> is 100%. The final size scale,</w:t>
      </w:r>
      <w:r w:rsidR="0076255B" w:rsidRPr="00445B08">
        <w:t xml:space="preserve"> SS</w:t>
      </w:r>
      <m:oMath>
        <m:r>
          <w:rPr>
            <w:rFonts w:ascii="Cambria Math" w:hAnsi="Cambria Math"/>
          </w:rPr>
          <m:t>,</m:t>
        </m:r>
      </m:oMath>
      <w:r w:rsidRPr="00445B08">
        <w:t xml:space="preserve"> in Equation </w:t>
      </w:r>
      <w:r w:rsidRPr="00445B08">
        <w:fldChar w:fldCharType="begin"/>
      </w:r>
      <w:r w:rsidRPr="00445B08">
        <w:instrText xml:space="preserve"> REF SS_NEW \h  \* MERGEFORMAT </w:instrText>
      </w:r>
      <w:r w:rsidRPr="00445B08">
        <w:fldChar w:fldCharType="separate"/>
      </w:r>
      <w:r w:rsidRPr="00445B08">
        <w:t>10</w:t>
      </w:r>
      <w:r w:rsidRPr="00445B08">
        <w:fldChar w:fldCharType="end"/>
      </w:r>
      <w:r w:rsidRPr="00445B08">
        <w:t xml:space="preserve"> is 0.00047 m for unburned fuels, and 0.0016 m for burned fuels in the first 80 m of the domain (assuming no lichen and foliage is available to burn). </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pStyle w:val="ListParagraph"/>
        <w:numPr>
          <w:ilvl w:val="1"/>
          <w:numId w:val="1"/>
        </w:numPr>
        <w:tabs>
          <w:tab w:val="left" w:pos="284"/>
        </w:tabs>
        <w:contextualSpacing w:val="0"/>
        <w:mirrorIndents/>
      </w:pPr>
      <w:bookmarkStart w:id="43" w:name="BS_sfc_fuels_NEW"/>
      <w:bookmarkStart w:id="44" w:name="_Ref2336294"/>
      <w:bookmarkEnd w:id="43"/>
      <w:r w:rsidRPr="00445B08">
        <w:t>Surface fuels</w:t>
      </w:r>
      <w:bookmarkEnd w:id="44"/>
    </w:p>
    <w:p w:rsidR="009B5B70" w:rsidRPr="00445B08" w:rsidRDefault="009B5B70" w:rsidP="009B5B70">
      <w:pPr>
        <w:pStyle w:val="ListParagraph"/>
        <w:tabs>
          <w:tab w:val="left" w:pos="284"/>
        </w:tabs>
        <w:ind w:left="0"/>
        <w:contextualSpacing w:val="0"/>
        <w:mirrorIndents/>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For the purposes of FIRETEC simulations, surface fuels are inclusive of: (1) seedlings, trees with top heights</w:t>
      </w:r>
      <w:r w:rsidR="0076255B" w:rsidRPr="00445B08">
        <w:rPr>
          <w:rFonts w:ascii="Bookman Old Style" w:hAnsi="Bookman Old Style"/>
        </w:rPr>
        <w:t xml:space="preserve"> &lt; 1.4m</w:t>
      </w:r>
      <w:r w:rsidRPr="00445B08">
        <w:rPr>
          <w:rFonts w:ascii="Bookman Old Style" w:hAnsi="Bookman Old Style"/>
        </w:rPr>
        <w:t xml:space="preserve">; (2) shrubs; (3) litter; (4) mulch, included in mulch strips only; (5) fine woody debris and (6) the portion of any large tree canopy that falls within the bottom grid cell, or 1.5 m height. Seedlings are added </w:t>
      </w:r>
      <w:r w:rsidRPr="00445B08">
        <w:rPr>
          <w:rFonts w:ascii="Bookman Old Style" w:hAnsi="Bookman Old Style"/>
        </w:rPr>
        <w:lastRenderedPageBreak/>
        <w:t>homogeneously across all non-mulched and non-burned areas with a density of 0.06 kg m</w:t>
      </w:r>
      <w:r w:rsidRPr="00445B08">
        <w:rPr>
          <w:rFonts w:ascii="Bookman Old Style" w:hAnsi="Bookman Old Style"/>
          <w:vertAlign w:val="superscript"/>
        </w:rPr>
        <w:t>-3</w:t>
      </w:r>
      <w:r w:rsidRPr="00445B08">
        <w:rPr>
          <w:rFonts w:ascii="Bookman Old Style" w:hAnsi="Bookman Old Style"/>
        </w:rPr>
        <w:t xml:space="preserve"> with a depth of 1.2 m. Similarly, shrub average density is 0.3 kg m</w:t>
      </w:r>
      <w:r w:rsidRPr="00445B08">
        <w:rPr>
          <w:rFonts w:ascii="Bookman Old Style" w:hAnsi="Bookman Old Style"/>
          <w:vertAlign w:val="superscript"/>
        </w:rPr>
        <w:t>-3</w:t>
      </w:r>
      <w:r w:rsidRPr="00445B08">
        <w:rPr>
          <w:rFonts w:ascii="Bookman Old Style" w:hAnsi="Bookman Old Style"/>
        </w:rPr>
        <w:t xml:space="preserve"> with a depth of 0.4 m and shrubs are distributed in the same way as seedlings. A litter layer with average density of 11.7 kg m</w:t>
      </w:r>
      <w:r w:rsidRPr="00445B08">
        <w:rPr>
          <w:rFonts w:ascii="Bookman Old Style" w:hAnsi="Bookman Old Style"/>
          <w:vertAlign w:val="superscript"/>
        </w:rPr>
        <w:t>-3</w:t>
      </w:r>
      <w:r w:rsidRPr="00445B08">
        <w:rPr>
          <w:rFonts w:ascii="Bookman Old Style" w:hAnsi="Bookman Old Style"/>
        </w:rPr>
        <w:t xml:space="preserve"> and a depth of 0.029 m alongside a fine woody debris average density is 3.0 kg m</w:t>
      </w:r>
      <w:r w:rsidRPr="00445B08">
        <w:rPr>
          <w:rFonts w:ascii="Bookman Old Style" w:hAnsi="Bookman Old Style"/>
          <w:vertAlign w:val="superscript"/>
        </w:rPr>
        <w:t>-3</w:t>
      </w:r>
      <w:r w:rsidRPr="00445B08">
        <w:rPr>
          <w:rFonts w:ascii="Bookman Old Style" w:hAnsi="Bookman Old Style"/>
        </w:rPr>
        <w:t xml:space="preserve"> over a depth of 0.02 m were added to the lowest grid cell; both litter and fine woody debris are distributed everywhere in the domain evenly. Mulch, as discussed previously, is located only in corridors and contributes a fuel density of 120 kg m</w:t>
      </w:r>
      <w:r w:rsidRPr="00445B08">
        <w:rPr>
          <w:rFonts w:ascii="Bookman Old Style" w:hAnsi="Bookman Old Style"/>
          <w:vertAlign w:val="superscript"/>
        </w:rPr>
        <w:t>-3</w:t>
      </w:r>
      <w:r w:rsidRPr="00445B08">
        <w:rPr>
          <w:rFonts w:ascii="Bookman Old Style" w:hAnsi="Bookman Old Style"/>
        </w:rPr>
        <w:t>over a depth of up to 0.003 m. The depth of mulch was limited to 0.003 m, based on the observed mulch depth of burn in the flaming phase in laboratory tests from (Thompson et al., 2016). Mulch depths vary depending on the amount of biomass available in trees that fall within the mulched corridors. Maximum burn depth is limited to</w:t>
      </w: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ab/>
      </w:r>
      <w:r w:rsidRPr="00445B08">
        <w:rPr>
          <w:rFonts w:ascii="Bookman Old Style" w:hAnsi="Bookman Old Style"/>
        </w:rPr>
        <w:tab/>
      </w:r>
    </w:p>
    <w:tbl>
      <w:tblPr>
        <w:tblW w:w="0" w:type="auto"/>
        <w:tblInd w:w="288" w:type="dxa"/>
        <w:tblLook w:val="04A0" w:firstRow="1" w:lastRow="0" w:firstColumn="1" w:lastColumn="0" w:noHBand="0" w:noVBand="1"/>
      </w:tblPr>
      <w:tblGrid>
        <w:gridCol w:w="657"/>
        <w:gridCol w:w="7702"/>
        <w:gridCol w:w="713"/>
      </w:tblGrid>
      <w:tr w:rsidR="009B5B70" w:rsidRPr="00445B08" w:rsidTr="007629AC">
        <w:tc>
          <w:tcPr>
            <w:tcW w:w="700"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w:p>
        </w:tc>
        <w:tc>
          <w:tcPr>
            <w:tcW w:w="8363" w:type="dxa"/>
            <w:shd w:val="clear" w:color="auto" w:fill="auto"/>
          </w:tcPr>
          <w:p w:rsidR="009B5B70" w:rsidRPr="00445B08" w:rsidRDefault="009B5B70" w:rsidP="007629AC">
            <w:pPr>
              <w:tabs>
                <w:tab w:val="left" w:pos="284"/>
              </w:tabs>
              <w:spacing w:line="276" w:lineRule="auto"/>
              <w:mirrorIndents/>
              <w:jc w:val="both"/>
              <w:rPr>
                <w:rFonts w:ascii="Bookman Old Style" w:eastAsia="Bookman Old Style" w:hAnsi="Bookman Old Style" w:cs="Bookman Old Style"/>
              </w:rPr>
            </w:pPr>
            <m:oMathPara>
              <m:oMath>
                <m:r>
                  <w:rPr>
                    <w:rFonts w:ascii="Cambria Math" w:hAnsi="Cambria Math"/>
                  </w:rPr>
                  <m:t>PD=</m:t>
                </m:r>
                <m:f>
                  <m:fPr>
                    <m:ctrlPr>
                      <w:ins w:id="45" w:author="Marshall, Ginny" w:date="2020-06-02T13:51:00Z">
                        <w:rPr>
                          <w:rFonts w:ascii="Cambria Math" w:hAnsi="Cambria Math"/>
                          <w:i/>
                        </w:rPr>
                      </w:ins>
                    </m:ctrlPr>
                  </m:fPr>
                  <m:num>
                    <m:sSub>
                      <m:sSubPr>
                        <m:ctrlPr>
                          <w:ins w:id="46" w:author="Marshall, Ginny" w:date="2020-06-02T13:51:00Z">
                            <w:rPr>
                              <w:rFonts w:ascii="Cambria Math" w:hAnsi="Cambria Math"/>
                              <w:i/>
                            </w:rPr>
                          </w:ins>
                        </m:ctrlPr>
                      </m:sSubPr>
                      <m:e>
                        <m:r>
                          <w:rPr>
                            <w:rFonts w:ascii="Cambria Math" w:hAnsi="Cambria Math"/>
                          </w:rPr>
                          <m:t>r</m:t>
                        </m:r>
                      </m:e>
                      <m:sub>
                        <m:r>
                          <w:rPr>
                            <w:rFonts w:ascii="Cambria Math" w:hAnsi="Cambria Math"/>
                          </w:rPr>
                          <m:t>b</m:t>
                        </m:r>
                      </m:sub>
                    </m:sSub>
                    <m:sSub>
                      <m:sSubPr>
                        <m:ctrlPr>
                          <w:ins w:id="47" w:author="Marshall, Ginny" w:date="2020-06-02T13:51:00Z">
                            <w:rPr>
                              <w:rFonts w:ascii="Cambria Math" w:hAnsi="Cambria Math"/>
                              <w:i/>
                            </w:rPr>
                          </w:ins>
                        </m:ctrlPr>
                      </m:sSubPr>
                      <m:e>
                        <m:r>
                          <w:rPr>
                            <w:rFonts w:ascii="Cambria Math" w:hAnsi="Cambria Math"/>
                          </w:rPr>
                          <m:t>t</m:t>
                        </m:r>
                      </m:e>
                      <m:sub>
                        <m:r>
                          <w:rPr>
                            <w:rFonts w:ascii="Cambria Math" w:hAnsi="Cambria Math"/>
                          </w:rPr>
                          <m:t>b</m:t>
                        </m:r>
                      </m:sub>
                    </m:sSub>
                  </m:num>
                  <m:den>
                    <m:sSub>
                      <m:sSubPr>
                        <m:ctrlPr>
                          <w:ins w:id="48" w:author="Marshall, Ginny" w:date="2020-06-02T13:51:00Z">
                            <w:rPr>
                              <w:rFonts w:ascii="Cambria Math" w:hAnsi="Cambria Math"/>
                              <w:i/>
                            </w:rPr>
                          </w:ins>
                        </m:ctrlPr>
                      </m:sSubPr>
                      <m:e>
                        <m:r>
                          <w:rPr>
                            <w:rFonts w:ascii="Cambria Math" w:hAnsi="Cambria Math"/>
                          </w:rPr>
                          <m:t>ρ</m:t>
                        </m:r>
                      </m:e>
                      <m:sub>
                        <m:r>
                          <w:rPr>
                            <w:rFonts w:ascii="Cambria Math" w:hAnsi="Cambria Math"/>
                          </w:rPr>
                          <m:t>mulch</m:t>
                        </m:r>
                      </m:sub>
                    </m:sSub>
                  </m:den>
                </m:f>
              </m:oMath>
            </m:oMathPara>
          </w:p>
        </w:tc>
        <w:tc>
          <w:tcPr>
            <w:tcW w:w="719" w:type="dxa"/>
            <w:shd w:val="clear" w:color="auto" w:fill="auto"/>
          </w:tcPr>
          <w:p w:rsidR="009B5B70" w:rsidRPr="00445B08" w:rsidRDefault="009B5B70" w:rsidP="009B5B70">
            <w:pPr>
              <w:tabs>
                <w:tab w:val="left" w:pos="284"/>
              </w:tabs>
              <w:spacing w:line="276" w:lineRule="auto"/>
              <w:mirrorIndents/>
              <w:jc w:val="both"/>
              <w:rPr>
                <w:rFonts w:ascii="Bookman Old Style" w:eastAsia="Bookman Old Style" w:hAnsi="Bookman Old Style" w:cs="Bookman Old Style"/>
              </w:rPr>
            </w:pPr>
            <w:r w:rsidRPr="00445B08">
              <w:rPr>
                <w:rFonts w:ascii="Bookman Old Style" w:eastAsia="Bookman Old Style" w:hAnsi="Bookman Old Style" w:cs="Bookman Old Style"/>
              </w:rPr>
              <w:t>(</w:t>
            </w:r>
            <w:bookmarkStart w:id="49" w:name="Mulch_potential_density_NEW"/>
            <w:r w:rsidRPr="00445B08">
              <w:rPr>
                <w:rFonts w:ascii="Bookman Old Style" w:eastAsia="Bookman Old Style" w:hAnsi="Bookman Old Style" w:cs="Bookman Old Style"/>
                <w:noProof/>
              </w:rPr>
              <w:fldChar w:fldCharType="begin"/>
            </w:r>
            <w:r w:rsidRPr="00445B08">
              <w:rPr>
                <w:rFonts w:ascii="Bookman Old Style" w:eastAsia="Bookman Old Style" w:hAnsi="Bookman Old Style" w:cs="Bookman Old Style"/>
                <w:noProof/>
              </w:rPr>
              <w:instrText xml:space="preserve"> SEQ EQ \* MERGEFORMAT </w:instrText>
            </w:r>
            <w:r w:rsidRPr="00445B08">
              <w:rPr>
                <w:rFonts w:ascii="Bookman Old Style" w:eastAsia="Bookman Old Style" w:hAnsi="Bookman Old Style" w:cs="Bookman Old Style"/>
                <w:noProof/>
              </w:rPr>
              <w:fldChar w:fldCharType="separate"/>
            </w:r>
            <w:r w:rsidRPr="00445B08">
              <w:rPr>
                <w:rFonts w:ascii="Bookman Old Style" w:eastAsia="Bookman Old Style" w:hAnsi="Bookman Old Style" w:cs="Bookman Old Style"/>
                <w:noProof/>
              </w:rPr>
              <w:t>11</w:t>
            </w:r>
            <w:r w:rsidRPr="00445B08">
              <w:rPr>
                <w:rFonts w:ascii="Bookman Old Style" w:eastAsia="Bookman Old Style" w:hAnsi="Bookman Old Style" w:cs="Bookman Old Style"/>
                <w:noProof/>
              </w:rPr>
              <w:fldChar w:fldCharType="end"/>
            </w:r>
            <w:bookmarkEnd w:id="49"/>
            <w:r w:rsidRPr="00445B08">
              <w:rPr>
                <w:rFonts w:ascii="Bookman Old Style" w:eastAsia="Bookman Old Style" w:hAnsi="Bookman Old Style" w:cs="Bookman Old Style"/>
              </w:rPr>
              <w:t>)</w:t>
            </w:r>
          </w:p>
        </w:tc>
      </w:tr>
    </w:tbl>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p>
    <w:p w:rsidR="009B5B70" w:rsidRPr="00445B08" w:rsidRDefault="0076255B" w:rsidP="009B5B70">
      <w:pPr>
        <w:tabs>
          <w:tab w:val="left" w:pos="284"/>
        </w:tabs>
        <w:mirrorIndents/>
        <w:jc w:val="both"/>
        <w:rPr>
          <w:rFonts w:ascii="Bookman Old Style" w:hAnsi="Bookman Old Style"/>
        </w:rPr>
      </w:pPr>
      <w:r w:rsidRPr="00445B08">
        <w:rPr>
          <w:rFonts w:ascii="Bookman Old Style" w:hAnsi="Bookman Old Style"/>
        </w:rPr>
        <w:t>W</w:t>
      </w:r>
      <w:r w:rsidR="009B5B70" w:rsidRPr="00445B08">
        <w:rPr>
          <w:rFonts w:ascii="Bookman Old Style" w:hAnsi="Bookman Old Style"/>
        </w:rPr>
        <w:t>here</w:t>
      </w:r>
      <w:r w:rsidRPr="00445B08">
        <w:rPr>
          <w:rFonts w:ascii="Bookman Old Style" w:hAnsi="Bookman Old Style"/>
        </w:rPr>
        <w:t xml:space="preserve"> PD</w:t>
      </w:r>
      <w:r w:rsidR="009B5B70" w:rsidRPr="00445B08">
        <w:rPr>
          <w:rFonts w:ascii="Bookman Old Style" w:hAnsi="Bookman Old Style"/>
        </w:rPr>
        <w:t xml:space="preserve"> is the potential depth, </w:t>
      </w:r>
      <m:oMath>
        <m:sSub>
          <m:sSubPr>
            <m:ctrlPr>
              <w:ins w:id="50" w:author="Marshall, Ginny" w:date="2020-06-02T13:51:00Z">
                <w:rPr>
                  <w:rFonts w:ascii="Cambria Math" w:hAnsi="Cambria Math"/>
                </w:rPr>
              </w:ins>
            </m:ctrlPr>
          </m:sSubPr>
          <m:e>
            <m:r>
              <m:rPr>
                <m:sty m:val="p"/>
              </m:rPr>
              <w:rPr>
                <w:rFonts w:ascii="Cambria Math" w:hAnsi="Cambria Math"/>
              </w:rPr>
              <m:t>r</m:t>
            </m:r>
          </m:e>
          <m:sub>
            <m:r>
              <m:rPr>
                <m:sty m:val="p"/>
              </m:rPr>
              <w:rPr>
                <w:rFonts w:ascii="Cambria Math" w:hAnsi="Cambria Math"/>
              </w:rPr>
              <m:t>b</m:t>
            </m:r>
          </m:sub>
        </m:sSub>
      </m:oMath>
      <w:r w:rsidR="009B5B70" w:rsidRPr="00445B08">
        <w:rPr>
          <w:rFonts w:ascii="Bookman Old Style" w:hAnsi="Bookman Old Style"/>
        </w:rPr>
        <w:t xml:space="preserve"> is the burn rate, </w:t>
      </w:r>
      <m:oMath>
        <m:sSub>
          <m:sSubPr>
            <m:ctrlPr>
              <w:ins w:id="51" w:author="Marshall, Ginny" w:date="2020-06-02T13:51:00Z">
                <w:rPr>
                  <w:rFonts w:ascii="Cambria Math" w:hAnsi="Cambria Math"/>
                </w:rPr>
              </w:ins>
            </m:ctrlPr>
          </m:sSubPr>
          <m:e>
            <m:r>
              <m:rPr>
                <m:sty m:val="p"/>
              </m:rPr>
              <w:rPr>
                <w:rFonts w:ascii="Cambria Math" w:hAnsi="Cambria Math"/>
              </w:rPr>
              <m:t>t</m:t>
            </m:r>
          </m:e>
          <m:sub>
            <m:r>
              <m:rPr>
                <m:sty m:val="p"/>
              </m:rPr>
              <w:rPr>
                <w:rFonts w:ascii="Cambria Math" w:hAnsi="Cambria Math"/>
              </w:rPr>
              <m:t>b</m:t>
            </m:r>
          </m:sub>
        </m:sSub>
      </m:oMath>
      <w:r w:rsidR="009B5B70" w:rsidRPr="00445B08">
        <w:rPr>
          <w:rFonts w:ascii="Bookman Old Style" w:hAnsi="Bookman Old Style"/>
        </w:rPr>
        <w:t xml:space="preserve"> is the duration of flaming front and </w:t>
      </w:r>
      <m:oMath>
        <m:sSub>
          <m:sSubPr>
            <m:ctrlPr>
              <w:ins w:id="52" w:author="Marshall, Ginny" w:date="2020-06-02T13:51:00Z">
                <w:rPr>
                  <w:rFonts w:ascii="Cambria Math" w:hAnsi="Cambria Math"/>
                </w:rPr>
              </w:ins>
            </m:ctrlPr>
          </m:sSubPr>
          <m:e>
            <m:r>
              <m:rPr>
                <m:sty m:val="p"/>
              </m:rPr>
              <w:rPr>
                <w:rFonts w:ascii="Cambria Math" w:hAnsi="Cambria Math"/>
              </w:rPr>
              <m:t>ρ</m:t>
            </m:r>
          </m:e>
          <m:sub>
            <m:r>
              <m:rPr>
                <m:sty m:val="p"/>
              </m:rPr>
              <w:rPr>
                <w:rFonts w:ascii="Cambria Math" w:hAnsi="Cambria Math"/>
              </w:rPr>
              <m:t>mulch</m:t>
            </m:r>
          </m:sub>
        </m:sSub>
      </m:oMath>
      <w:r w:rsidR="009B5B70" w:rsidRPr="00445B08">
        <w:rPr>
          <w:rFonts w:ascii="Bookman Old Style" w:hAnsi="Bookman Old Style"/>
        </w:rPr>
        <w:t xml:space="preserve"> is the density of mulch. </w:t>
      </w:r>
      <w:r w:rsidR="003E6C9B" w:rsidRPr="00445B08">
        <w:rPr>
          <w:rFonts w:ascii="Bookman Old Style" w:hAnsi="Bookman Old Style"/>
        </w:rPr>
        <w:t xml:space="preserve">FFMC </w:t>
      </w:r>
      <w:r w:rsidR="009B5B70" w:rsidRPr="00445B08">
        <w:rPr>
          <w:rFonts w:ascii="Bookman Old Style" w:hAnsi="Bookman Old Style"/>
        </w:rPr>
        <w:t>of 8</w:t>
      </w:r>
      <w:r w:rsidR="003E6C9B" w:rsidRPr="00445B08">
        <w:rPr>
          <w:rFonts w:ascii="Bookman Old Style" w:hAnsi="Bookman Old Style"/>
        </w:rPr>
        <w:t>7</w:t>
      </w:r>
      <w:r w:rsidR="009B5B70" w:rsidRPr="00445B08">
        <w:rPr>
          <w:rFonts w:ascii="Bookman Old Style" w:hAnsi="Bookman Old Style"/>
        </w:rPr>
        <w:t xml:space="preserve"> and 95</w:t>
      </w:r>
      <w:r w:rsidR="003E6C9B" w:rsidRPr="00445B08">
        <w:rPr>
          <w:rFonts w:ascii="Bookman Old Style" w:hAnsi="Bookman Old Style"/>
        </w:rPr>
        <w:t xml:space="preserve"> </w:t>
      </w:r>
      <w:r w:rsidR="009B5B70" w:rsidRPr="00445B08">
        <w:rPr>
          <w:rFonts w:ascii="Bookman Old Style" w:hAnsi="Bookman Old Style"/>
        </w:rPr>
        <w:t>result in burn rates of 0.250 kg m</w:t>
      </w:r>
      <w:r w:rsidR="009B5B70" w:rsidRPr="00445B08">
        <w:rPr>
          <w:rFonts w:ascii="Bookman Old Style" w:hAnsi="Bookman Old Style"/>
          <w:vertAlign w:val="superscript"/>
        </w:rPr>
        <w:t xml:space="preserve">-2 </w:t>
      </w:r>
      <w:r w:rsidR="009B5B70" w:rsidRPr="00445B08">
        <w:rPr>
          <w:rFonts w:ascii="Bookman Old Style" w:hAnsi="Bookman Old Style"/>
        </w:rPr>
        <w:t>min</w:t>
      </w:r>
      <w:r w:rsidR="009B5B70" w:rsidRPr="00445B08">
        <w:rPr>
          <w:rFonts w:ascii="Bookman Old Style" w:hAnsi="Bookman Old Style"/>
          <w:vertAlign w:val="superscript"/>
        </w:rPr>
        <w:t>-1</w:t>
      </w:r>
      <w:r w:rsidR="009B5B70" w:rsidRPr="00445B08">
        <w:rPr>
          <w:rFonts w:ascii="Bookman Old Style" w:hAnsi="Bookman Old Style"/>
        </w:rPr>
        <w:t xml:space="preserve"> and 0.345 kg m</w:t>
      </w:r>
      <w:r w:rsidR="009B5B70" w:rsidRPr="00445B08">
        <w:rPr>
          <w:rFonts w:ascii="Bookman Old Style" w:hAnsi="Bookman Old Style"/>
          <w:vertAlign w:val="superscript"/>
        </w:rPr>
        <w:t xml:space="preserve">-2 </w:t>
      </w:r>
      <w:r w:rsidR="009B5B70" w:rsidRPr="00445B08">
        <w:rPr>
          <w:rFonts w:ascii="Bookman Old Style" w:hAnsi="Bookman Old Style"/>
        </w:rPr>
        <w:t>min</w:t>
      </w:r>
      <w:r w:rsidR="009B5B70" w:rsidRPr="00445B08">
        <w:rPr>
          <w:rFonts w:ascii="Bookman Old Style" w:hAnsi="Bookman Old Style"/>
          <w:vertAlign w:val="superscript"/>
        </w:rPr>
        <w:t>-1</w:t>
      </w:r>
      <w:r w:rsidR="009B5B70" w:rsidRPr="00445B08">
        <w:rPr>
          <w:rFonts w:ascii="Bookman Old Style" w:hAnsi="Bookman Old Style"/>
        </w:rPr>
        <w:t xml:space="preserve"> respectively</w:t>
      </w:r>
      <w:r w:rsidR="008E48FF" w:rsidRPr="00445B08">
        <w:rPr>
          <w:rFonts w:ascii="Bookman Old Style" w:hAnsi="Bookman Old Style"/>
        </w:rPr>
        <w:t xml:space="preserve"> (Thompson</w:t>
      </w:r>
      <w:r w:rsidRPr="00445B08">
        <w:rPr>
          <w:rFonts w:ascii="Bookman Old Style" w:hAnsi="Bookman Old Style"/>
        </w:rPr>
        <w:t xml:space="preserve"> et al, </w:t>
      </w:r>
      <w:r w:rsidR="008E48FF" w:rsidRPr="00445B08">
        <w:rPr>
          <w:rFonts w:ascii="Bookman Old Style" w:hAnsi="Bookman Old Style"/>
        </w:rPr>
        <w:t>2016)</w:t>
      </w:r>
      <w:r w:rsidR="009B5B70" w:rsidRPr="00445B08">
        <w:rPr>
          <w:rFonts w:ascii="Bookman Old Style" w:hAnsi="Bookman Old Style"/>
        </w:rPr>
        <w:t xml:space="preserve"> and Equation </w:t>
      </w:r>
      <w:r w:rsidR="009B5B70" w:rsidRPr="00445B08">
        <w:rPr>
          <w:rFonts w:ascii="Bookman Old Style" w:hAnsi="Bookman Old Style"/>
        </w:rPr>
        <w:fldChar w:fldCharType="begin"/>
      </w:r>
      <w:r w:rsidR="009B5B70" w:rsidRPr="00445B08">
        <w:rPr>
          <w:rFonts w:ascii="Bookman Old Style" w:hAnsi="Bookman Old Style"/>
        </w:rPr>
        <w:instrText xml:space="preserve"> REF Mulch_potential_density_NEW \h  \* MERGEFORMAT </w:instrText>
      </w:r>
      <w:r w:rsidR="009B5B70" w:rsidRPr="00445B08">
        <w:rPr>
          <w:rFonts w:ascii="Bookman Old Style" w:hAnsi="Bookman Old Style"/>
        </w:rPr>
      </w:r>
      <w:r w:rsidR="009B5B70" w:rsidRPr="00445B08">
        <w:rPr>
          <w:rFonts w:ascii="Bookman Old Style" w:hAnsi="Bookman Old Style"/>
        </w:rPr>
        <w:fldChar w:fldCharType="separate"/>
      </w:r>
      <w:r w:rsidR="009B5B70" w:rsidRPr="00445B08">
        <w:rPr>
          <w:rFonts w:ascii="Bookman Old Style" w:hAnsi="Bookman Old Style"/>
        </w:rPr>
        <w:t>11</w:t>
      </w:r>
      <w:r w:rsidR="009B5B70" w:rsidRPr="00445B08">
        <w:rPr>
          <w:rFonts w:ascii="Bookman Old Style" w:hAnsi="Bookman Old Style"/>
        </w:rPr>
        <w:fldChar w:fldCharType="end"/>
      </w:r>
      <w:r w:rsidR="009B5B70" w:rsidRPr="00445B08">
        <w:rPr>
          <w:rFonts w:ascii="Bookman Old Style" w:hAnsi="Bookman Old Style"/>
        </w:rPr>
        <w:t xml:space="preserve"> is based on the assumption that the flaming front will have a residence time of 1.5 min. </w:t>
      </w:r>
      <w:r w:rsidR="00A15551" w:rsidRPr="00445B08">
        <w:rPr>
          <w:rFonts w:ascii="Bookman Old Style" w:hAnsi="Bookman Old Style"/>
        </w:rPr>
        <w:t>For this study, we assume a burn rate of 0.345 kg m</w:t>
      </w:r>
      <w:r w:rsidR="00A15551" w:rsidRPr="00445B08">
        <w:rPr>
          <w:rFonts w:ascii="Bookman Old Style" w:hAnsi="Bookman Old Style"/>
          <w:vertAlign w:val="superscript"/>
        </w:rPr>
        <w:t xml:space="preserve">-2 </w:t>
      </w:r>
      <w:r w:rsidR="00A15551" w:rsidRPr="00445B08">
        <w:rPr>
          <w:rFonts w:ascii="Bookman Old Style" w:hAnsi="Bookman Old Style"/>
        </w:rPr>
        <w:t>min</w:t>
      </w:r>
      <w:r w:rsidR="00A15551" w:rsidRPr="00445B08">
        <w:rPr>
          <w:rFonts w:ascii="Bookman Old Style" w:hAnsi="Bookman Old Style"/>
          <w:vertAlign w:val="superscript"/>
        </w:rPr>
        <w:t>-1</w:t>
      </w:r>
      <w:r w:rsidR="00A15551" w:rsidRPr="00445B08">
        <w:rPr>
          <w:rFonts w:ascii="Bookman Old Style" w:hAnsi="Bookman Old Style"/>
        </w:rPr>
        <w:t xml:space="preserve"> for the FFMC 92 scenario.</w:t>
      </w:r>
    </w:p>
    <w:p w:rsidR="00A15551" w:rsidRPr="00445B08" w:rsidRDefault="00A15551"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Moisture content of seedlings and shrubs is prescribed as the same moisture content assigned to larger trees, and mulch, litter and fine woody debris moisture contents are related to the</w:t>
      </w:r>
      <w:r w:rsidR="003E6C9B" w:rsidRPr="00445B08">
        <w:rPr>
          <w:rFonts w:ascii="Bookman Old Style" w:hAnsi="Bookman Old Style"/>
        </w:rPr>
        <w:t xml:space="preserve"> FFMC</w:t>
      </w:r>
      <w:r w:rsidRPr="00445B08">
        <w:rPr>
          <w:rFonts w:ascii="Bookman Old Style" w:hAnsi="Bookman Old Style"/>
        </w:rPr>
        <w:t xml:space="preserve"> via the</w:t>
      </w:r>
      <w:r w:rsidR="003E6C9B" w:rsidRPr="00445B08">
        <w:rPr>
          <w:rFonts w:ascii="Bookman Old Style" w:hAnsi="Bookman Old Style"/>
        </w:rPr>
        <w:t xml:space="preserve"> EMC</w:t>
      </w:r>
      <w:r w:rsidRPr="00445B08">
        <w:rPr>
          <w:rFonts w:ascii="Bookman Old Style" w:hAnsi="Bookman Old Style"/>
        </w:rPr>
        <w:t xml:space="preserve"> (Equation </w:t>
      </w:r>
      <w:r w:rsidRPr="00445B08">
        <w:rPr>
          <w:rFonts w:ascii="Bookman Old Style" w:hAnsi="Bookman Old Style"/>
        </w:rPr>
        <w:fldChar w:fldCharType="begin"/>
      </w:r>
      <w:r w:rsidRPr="00445B08">
        <w:rPr>
          <w:rFonts w:ascii="Bookman Old Style" w:hAnsi="Bookman Old Style"/>
        </w:rPr>
        <w:instrText xml:space="preserve"> REF EMC_NEW \h  \* MERGEFORMAT </w:instrText>
      </w:r>
      <w:r w:rsidRPr="00445B08">
        <w:rPr>
          <w:rFonts w:ascii="Bookman Old Style" w:hAnsi="Bookman Old Style"/>
        </w:rPr>
      </w:r>
      <w:r w:rsidRPr="00445B08">
        <w:rPr>
          <w:rFonts w:ascii="Bookman Old Style" w:hAnsi="Bookman Old Style"/>
        </w:rPr>
        <w:fldChar w:fldCharType="separate"/>
      </w:r>
      <w:r w:rsidRPr="00445B08">
        <w:rPr>
          <w:rFonts w:ascii="Bookman Old Style" w:hAnsi="Bookman Old Style"/>
        </w:rPr>
        <w:t>8</w:t>
      </w:r>
      <w:r w:rsidRPr="00445B08">
        <w:rPr>
          <w:rFonts w:ascii="Bookman Old Style" w:hAnsi="Bookman Old Style"/>
        </w:rPr>
        <w:fldChar w:fldCharType="end"/>
      </w:r>
      <w:r w:rsidRPr="00445B08">
        <w:rPr>
          <w:rFonts w:ascii="Bookman Old Style" w:hAnsi="Bookman Old Style"/>
        </w:rPr>
        <w:t xml:space="preserve">). Final moisture content in each cell is determined using a mass weighting average. </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The size scale applied to surface fuels is a geometric mean of all size scales for each individual component calculated in the same way as shown in Equations </w:t>
      </w:r>
      <w:r w:rsidRPr="00445B08">
        <w:rPr>
          <w:rFonts w:ascii="Bookman Old Style" w:hAnsi="Bookman Old Style"/>
          <w:b/>
        </w:rPr>
        <w:fldChar w:fldCharType="begin"/>
      </w:r>
      <w:r w:rsidRPr="00445B08">
        <w:rPr>
          <w:rFonts w:ascii="Bookman Old Style" w:hAnsi="Bookman Old Style"/>
        </w:rPr>
        <w:instrText xml:space="preserve"> REF SFC2VOL_NEW \h </w:instrText>
      </w:r>
      <w:r w:rsidRPr="00445B08">
        <w:rPr>
          <w:rFonts w:ascii="Bookman Old Style" w:hAnsi="Bookman Old Style"/>
          <w:b/>
        </w:rPr>
        <w:instrText xml:space="preserve"> \* MERGEFORMAT </w:instrText>
      </w:r>
      <w:r w:rsidRPr="00445B08">
        <w:rPr>
          <w:rFonts w:ascii="Bookman Old Style" w:hAnsi="Bookman Old Style"/>
          <w:b/>
        </w:rPr>
      </w:r>
      <w:r w:rsidRPr="00445B08">
        <w:rPr>
          <w:rFonts w:ascii="Bookman Old Style" w:hAnsi="Bookman Old Style"/>
          <w:b/>
        </w:rPr>
        <w:fldChar w:fldCharType="separate"/>
      </w:r>
      <w:r w:rsidRPr="00445B08">
        <w:rPr>
          <w:rFonts w:ascii="Bookman Old Style" w:hAnsi="Bookman Old Style"/>
        </w:rPr>
        <w:t>9</w:t>
      </w:r>
      <w:r w:rsidRPr="00445B08">
        <w:rPr>
          <w:rFonts w:ascii="Bookman Old Style" w:hAnsi="Bookman Old Style"/>
          <w:b/>
        </w:rPr>
        <w:fldChar w:fldCharType="end"/>
      </w:r>
      <w:r w:rsidRPr="00445B08">
        <w:rPr>
          <w:rFonts w:ascii="Bookman Old Style" w:hAnsi="Bookman Old Style"/>
          <w:b/>
        </w:rPr>
        <w:t xml:space="preserve"> </w:t>
      </w:r>
      <w:r w:rsidRPr="00445B08">
        <w:rPr>
          <w:rFonts w:ascii="Bookman Old Style" w:hAnsi="Bookman Old Style"/>
        </w:rPr>
        <w:t xml:space="preserve">and </w:t>
      </w:r>
      <w:r w:rsidRPr="00445B08">
        <w:rPr>
          <w:rFonts w:ascii="Bookman Old Style" w:hAnsi="Bookman Old Style"/>
        </w:rPr>
        <w:fldChar w:fldCharType="begin"/>
      </w:r>
      <w:r w:rsidRPr="00445B08">
        <w:rPr>
          <w:rFonts w:ascii="Bookman Old Style" w:hAnsi="Bookman Old Style"/>
        </w:rPr>
        <w:instrText xml:space="preserve"> REF SS_NEW \h  \* MERGEFORMAT </w:instrText>
      </w:r>
      <w:r w:rsidRPr="00445B08">
        <w:rPr>
          <w:rFonts w:ascii="Bookman Old Style" w:hAnsi="Bookman Old Style"/>
        </w:rPr>
      </w:r>
      <w:r w:rsidRPr="00445B08">
        <w:rPr>
          <w:rFonts w:ascii="Bookman Old Style" w:hAnsi="Bookman Old Style"/>
        </w:rPr>
        <w:fldChar w:fldCharType="separate"/>
      </w:r>
      <w:r w:rsidRPr="00445B08">
        <w:rPr>
          <w:rFonts w:ascii="Bookman Old Style" w:hAnsi="Bookman Old Style"/>
        </w:rPr>
        <w:t>10</w:t>
      </w:r>
      <w:r w:rsidRPr="00445B08">
        <w:rPr>
          <w:rFonts w:ascii="Bookman Old Style" w:hAnsi="Bookman Old Style"/>
        </w:rPr>
        <w:fldChar w:fldCharType="end"/>
      </w:r>
      <w:r w:rsidRPr="00445B08">
        <w:rPr>
          <w:rFonts w:ascii="Bookman Old Style" w:hAnsi="Bookman Old Style"/>
        </w:rPr>
        <w:t>. The individual surface area to volume ratios for surface fuels are as follows: litter is 55.0 cm</w:t>
      </w:r>
      <w:r w:rsidRPr="00445B08">
        <w:rPr>
          <w:rFonts w:ascii="Bookman Old Style" w:hAnsi="Bookman Old Style"/>
          <w:vertAlign w:val="superscript"/>
        </w:rPr>
        <w:t>2</w:t>
      </w:r>
      <w:r w:rsidRPr="00445B08">
        <w:rPr>
          <w:rFonts w:ascii="Bookman Old Style" w:hAnsi="Bookman Old Style"/>
        </w:rPr>
        <w:t xml:space="preserve"> cm</w:t>
      </w:r>
      <w:r w:rsidRPr="00445B08">
        <w:rPr>
          <w:rFonts w:ascii="Bookman Old Style" w:hAnsi="Bookman Old Style"/>
          <w:vertAlign w:val="superscript"/>
        </w:rPr>
        <w:t>-3</w:t>
      </w:r>
      <w:r w:rsidRPr="00445B08">
        <w:rPr>
          <w:rFonts w:ascii="Bookman Old Style" w:hAnsi="Bookman Old Style"/>
        </w:rPr>
        <w:t>, fine woody debris size class 2 is 5.3 cm</w:t>
      </w:r>
      <w:r w:rsidRPr="00445B08">
        <w:rPr>
          <w:rFonts w:ascii="Bookman Old Style" w:hAnsi="Bookman Old Style"/>
          <w:vertAlign w:val="superscript"/>
        </w:rPr>
        <w:t>2</w:t>
      </w:r>
      <w:r w:rsidRPr="00445B08">
        <w:rPr>
          <w:rFonts w:ascii="Bookman Old Style" w:hAnsi="Bookman Old Style"/>
        </w:rPr>
        <w:t xml:space="preserve"> cm</w:t>
      </w:r>
      <w:r w:rsidRPr="00445B08">
        <w:rPr>
          <w:rFonts w:ascii="Bookman Old Style" w:hAnsi="Bookman Old Style"/>
          <w:vertAlign w:val="superscript"/>
        </w:rPr>
        <w:t>-3</w:t>
      </w:r>
      <w:r w:rsidRPr="00445B08">
        <w:rPr>
          <w:rFonts w:ascii="Bookman Old Style" w:hAnsi="Bookman Old Style"/>
        </w:rPr>
        <w:t>, fine woody debris size class 1 is 13.3 cm</w:t>
      </w:r>
      <w:r w:rsidRPr="00445B08">
        <w:rPr>
          <w:rFonts w:ascii="Bookman Old Style" w:hAnsi="Bookman Old Style"/>
          <w:vertAlign w:val="superscript"/>
        </w:rPr>
        <w:t>2</w:t>
      </w:r>
      <w:r w:rsidRPr="00445B08">
        <w:rPr>
          <w:rFonts w:ascii="Bookman Old Style" w:hAnsi="Bookman Old Style"/>
        </w:rPr>
        <w:t xml:space="preserve"> cm</w:t>
      </w:r>
      <w:r w:rsidRPr="00445B08">
        <w:rPr>
          <w:rFonts w:ascii="Bookman Old Style" w:hAnsi="Bookman Old Style"/>
          <w:vertAlign w:val="superscript"/>
        </w:rPr>
        <w:t>-3</w:t>
      </w:r>
      <w:r w:rsidRPr="00445B08">
        <w:rPr>
          <w:rFonts w:ascii="Bookman Old Style" w:hAnsi="Bookman Old Style"/>
        </w:rPr>
        <w:t>, seedlings (the same as canopy) is 42.2 cm</w:t>
      </w:r>
      <w:r w:rsidRPr="00445B08">
        <w:rPr>
          <w:rFonts w:ascii="Bookman Old Style" w:hAnsi="Bookman Old Style"/>
          <w:vertAlign w:val="superscript"/>
        </w:rPr>
        <w:t>2</w:t>
      </w:r>
      <w:r w:rsidRPr="00445B08">
        <w:rPr>
          <w:rFonts w:ascii="Bookman Old Style" w:hAnsi="Bookman Old Style"/>
        </w:rPr>
        <w:t xml:space="preserve"> cm</w:t>
      </w:r>
      <w:r w:rsidRPr="00445B08">
        <w:rPr>
          <w:rFonts w:ascii="Bookman Old Style" w:hAnsi="Bookman Old Style"/>
          <w:vertAlign w:val="superscript"/>
        </w:rPr>
        <w:t>-3</w:t>
      </w:r>
      <w:r w:rsidRPr="00445B08">
        <w:rPr>
          <w:rFonts w:ascii="Bookman Old Style" w:hAnsi="Bookman Old Style"/>
        </w:rPr>
        <w:t xml:space="preserve">, shrubs (a combination of foliage and </w:t>
      </w:r>
      <w:proofErr w:type="spellStart"/>
      <w:r w:rsidRPr="00445B08">
        <w:rPr>
          <w:rFonts w:ascii="Bookman Old Style" w:hAnsi="Bookman Old Style"/>
        </w:rPr>
        <w:t>branchwood</w:t>
      </w:r>
      <w:proofErr w:type="spellEnd"/>
      <w:r w:rsidRPr="00445B08">
        <w:rPr>
          <w:rFonts w:ascii="Bookman Old Style" w:hAnsi="Bookman Old Style"/>
        </w:rPr>
        <w:t>) is 27.2 cm</w:t>
      </w:r>
      <w:r w:rsidRPr="00445B08">
        <w:rPr>
          <w:rFonts w:ascii="Bookman Old Style" w:hAnsi="Bookman Old Style"/>
          <w:vertAlign w:val="superscript"/>
        </w:rPr>
        <w:t>2</w:t>
      </w:r>
      <w:r w:rsidRPr="00445B08">
        <w:rPr>
          <w:rFonts w:ascii="Bookman Old Style" w:hAnsi="Bookman Old Style"/>
        </w:rPr>
        <w:t xml:space="preserve"> cm</w:t>
      </w:r>
      <w:r w:rsidRPr="00445B08">
        <w:rPr>
          <w:rFonts w:ascii="Bookman Old Style" w:hAnsi="Bookman Old Style"/>
          <w:vertAlign w:val="superscript"/>
        </w:rPr>
        <w:t>-3</w:t>
      </w:r>
      <w:r w:rsidRPr="00445B08">
        <w:rPr>
          <w:rFonts w:ascii="Bookman Old Style" w:hAnsi="Bookman Old Style"/>
        </w:rPr>
        <w:t xml:space="preserve"> and mulch is 10.3 cm</w:t>
      </w:r>
      <w:r w:rsidRPr="00445B08">
        <w:rPr>
          <w:rFonts w:ascii="Bookman Old Style" w:hAnsi="Bookman Old Style"/>
          <w:vertAlign w:val="superscript"/>
        </w:rPr>
        <w:t>2</w:t>
      </w:r>
      <w:r w:rsidRPr="00445B08">
        <w:rPr>
          <w:rFonts w:ascii="Bookman Old Style" w:hAnsi="Bookman Old Style"/>
        </w:rPr>
        <w:t xml:space="preserve"> cm</w:t>
      </w:r>
      <w:r w:rsidRPr="00445B08">
        <w:rPr>
          <w:rFonts w:ascii="Bookman Old Style" w:hAnsi="Bookman Old Style"/>
          <w:vertAlign w:val="superscript"/>
        </w:rPr>
        <w:t>-3</w:t>
      </w:r>
      <w:r w:rsidRPr="00445B08">
        <w:rPr>
          <w:rFonts w:ascii="Bookman Old Style" w:hAnsi="Bookman Old Style"/>
        </w:rPr>
        <w:t>. This results in surface fuel size scales of 0.00042 m for fuels under the canopy and 0.0074 m</w:t>
      </w:r>
      <m:oMath>
        <m:r>
          <w:rPr>
            <w:rFonts w:ascii="Cambria Math" w:hAnsi="Cambria Math"/>
          </w:rPr>
          <m:t xml:space="preserve"> </m:t>
        </m:r>
      </m:oMath>
      <w:r w:rsidRPr="00445B08">
        <w:rPr>
          <w:rFonts w:ascii="Bookman Old Style" w:hAnsi="Bookman Old Style"/>
        </w:rPr>
        <w:t xml:space="preserve">in the mulch. </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pStyle w:val="ListParagraph"/>
        <w:numPr>
          <w:ilvl w:val="1"/>
          <w:numId w:val="1"/>
        </w:numPr>
        <w:tabs>
          <w:tab w:val="left" w:pos="284"/>
        </w:tabs>
        <w:contextualSpacing w:val="0"/>
        <w:mirrorIndents/>
      </w:pPr>
      <w:r w:rsidRPr="00445B08">
        <w:t>Total fuel load</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Total Fuel load for the control simulation is shown in </w:t>
      </w:r>
      <w:r w:rsidRPr="00445B08">
        <w:rPr>
          <w:rFonts w:ascii="Bookman Old Style" w:hAnsi="Bookman Old Style"/>
        </w:rPr>
        <w:fldChar w:fldCharType="begin"/>
      </w:r>
      <w:r w:rsidRPr="00445B08">
        <w:rPr>
          <w:rFonts w:ascii="Bookman Old Style" w:hAnsi="Bookman Old Style"/>
        </w:rPr>
        <w:instrText xml:space="preserve"> REF _Ref2686109  \* MERGEFORMAT </w:instrText>
      </w:r>
      <w:r w:rsidRPr="00445B08">
        <w:rPr>
          <w:rFonts w:ascii="Bookman Old Style" w:hAnsi="Bookman Old Style"/>
        </w:rPr>
        <w:fldChar w:fldCharType="separate"/>
      </w:r>
      <w:r w:rsidR="003E6C9B" w:rsidRPr="00445B08">
        <w:rPr>
          <w:rFonts w:ascii="Bookman Old Style" w:hAnsi="Bookman Old Style"/>
        </w:rPr>
        <w:t xml:space="preserve">Figure </w:t>
      </w:r>
      <w:r w:rsidRPr="00445B08">
        <w:rPr>
          <w:rFonts w:ascii="Bookman Old Style" w:hAnsi="Bookman Old Style"/>
          <w:noProof/>
        </w:rPr>
        <w:t>1</w:t>
      </w:r>
      <w:r w:rsidRPr="00445B08">
        <w:rPr>
          <w:rFonts w:ascii="Bookman Old Style" w:hAnsi="Bookman Old Style"/>
        </w:rPr>
        <w:fldChar w:fldCharType="end"/>
      </w:r>
      <w:r w:rsidRPr="00445B08">
        <w:rPr>
          <w:rFonts w:ascii="Bookman Old Style" w:hAnsi="Bookman Old Style"/>
        </w:rPr>
        <w:t xml:space="preserve">. Treatment fuel loads are not shown here. </w:t>
      </w:r>
    </w:p>
    <w:p w:rsidR="009B5B70" w:rsidRPr="00445B08" w:rsidRDefault="009B5B70" w:rsidP="009B5B70">
      <w:pPr>
        <w:tabs>
          <w:tab w:val="left" w:pos="284"/>
        </w:tabs>
        <w:mirrorIndents/>
        <w:jc w:val="both"/>
        <w:rPr>
          <w:rFonts w:ascii="Bookman Old Style" w:hAnsi="Bookman Old Style"/>
        </w:rPr>
      </w:pPr>
    </w:p>
    <w:p w:rsidR="009B5B70" w:rsidRPr="00445B08" w:rsidRDefault="003E6C9B" w:rsidP="009B5B70">
      <w:pPr>
        <w:pStyle w:val="Caption"/>
        <w:keepNext/>
        <w:tabs>
          <w:tab w:val="left" w:pos="284"/>
        </w:tabs>
        <w:ind w:left="0"/>
        <w:mirrorIndents/>
        <w:rPr>
          <w:i w:val="0"/>
          <w:color w:val="auto"/>
          <w:sz w:val="24"/>
          <w:szCs w:val="24"/>
        </w:rPr>
      </w:pPr>
      <w:bookmarkStart w:id="53" w:name="_Ref2686109"/>
      <w:r w:rsidRPr="00445B08">
        <w:rPr>
          <w:i w:val="0"/>
          <w:color w:val="auto"/>
          <w:sz w:val="24"/>
          <w:szCs w:val="24"/>
        </w:rPr>
        <w:lastRenderedPageBreak/>
        <w:t xml:space="preserve">Figure </w:t>
      </w:r>
      <w:r w:rsidR="009B5B70" w:rsidRPr="00445B08">
        <w:rPr>
          <w:i w:val="0"/>
          <w:color w:val="auto"/>
          <w:sz w:val="24"/>
          <w:szCs w:val="24"/>
        </w:rPr>
        <w:fldChar w:fldCharType="begin"/>
      </w:r>
      <w:r w:rsidR="009B5B70" w:rsidRPr="00445B08">
        <w:rPr>
          <w:i w:val="0"/>
          <w:color w:val="auto"/>
          <w:sz w:val="24"/>
          <w:szCs w:val="24"/>
        </w:rPr>
        <w:instrText xml:space="preserve"> SEQ Figure_A. \* ARABIC </w:instrText>
      </w:r>
      <w:r w:rsidR="009B5B70" w:rsidRPr="00445B08">
        <w:rPr>
          <w:i w:val="0"/>
          <w:color w:val="auto"/>
          <w:sz w:val="24"/>
          <w:szCs w:val="24"/>
        </w:rPr>
        <w:fldChar w:fldCharType="separate"/>
      </w:r>
      <w:r w:rsidR="009B5B70" w:rsidRPr="00445B08">
        <w:rPr>
          <w:i w:val="0"/>
          <w:noProof/>
          <w:color w:val="auto"/>
          <w:sz w:val="24"/>
          <w:szCs w:val="24"/>
        </w:rPr>
        <w:t>1</w:t>
      </w:r>
      <w:r w:rsidR="009B5B70" w:rsidRPr="00445B08">
        <w:rPr>
          <w:i w:val="0"/>
          <w:color w:val="auto"/>
          <w:sz w:val="24"/>
          <w:szCs w:val="24"/>
        </w:rPr>
        <w:fldChar w:fldCharType="end"/>
      </w:r>
      <w:bookmarkEnd w:id="53"/>
      <w:r w:rsidR="009B5B70" w:rsidRPr="00445B08">
        <w:rPr>
          <w:i w:val="0"/>
          <w:color w:val="auto"/>
          <w:sz w:val="24"/>
          <w:szCs w:val="24"/>
        </w:rPr>
        <w:t xml:space="preserve"> Total fuel load for black spruce control simulations.</w:t>
      </w:r>
    </w:p>
    <w:p w:rsidR="009B5B70" w:rsidRPr="00445B08" w:rsidRDefault="009B5B70" w:rsidP="009B5B70">
      <w:pPr>
        <w:tabs>
          <w:tab w:val="left" w:pos="284"/>
        </w:tabs>
        <w:mirrorIndents/>
        <w:jc w:val="center"/>
        <w:rPr>
          <w:rFonts w:ascii="Bookman Old Style" w:hAnsi="Bookman Old Style"/>
        </w:rPr>
      </w:pPr>
      <w:r w:rsidRPr="00445B08">
        <w:rPr>
          <w:rFonts w:ascii="Bookman Old Style" w:hAnsi="Bookman Old Style"/>
        </w:rPr>
        <w:object w:dxaOrig="8641" w:dyaOrig="86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6in" o:ole="">
            <v:imagedata r:id="rId5" o:title=""/>
          </v:shape>
          <o:OLEObject Type="Embed" ProgID="AcroExch.Document.DC" ShapeID="_x0000_i1025" DrawAspect="Content" ObjectID="_1652679618" r:id="rId6"/>
        </w:object>
      </w:r>
    </w:p>
    <w:p w:rsidR="009B5B70" w:rsidRPr="00445B08" w:rsidRDefault="009B5B70" w:rsidP="009B5B70">
      <w:pPr>
        <w:pStyle w:val="ListParagraph"/>
        <w:tabs>
          <w:tab w:val="left" w:pos="284"/>
        </w:tabs>
        <w:ind w:left="0"/>
        <w:contextualSpacing w:val="0"/>
        <w:mirrorIndents/>
      </w:pPr>
    </w:p>
    <w:p w:rsidR="009B5B70" w:rsidRPr="00445B08" w:rsidRDefault="009B5B70" w:rsidP="009B5B70">
      <w:pPr>
        <w:pStyle w:val="ListParagraph"/>
        <w:numPr>
          <w:ilvl w:val="1"/>
          <w:numId w:val="1"/>
        </w:numPr>
        <w:tabs>
          <w:tab w:val="left" w:pos="284"/>
        </w:tabs>
        <w:contextualSpacing w:val="0"/>
        <w:mirrorIndents/>
      </w:pPr>
      <w:r w:rsidRPr="00445B08">
        <w:t>References</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Alexander, M. E., </w:t>
      </w:r>
      <w:proofErr w:type="spellStart"/>
      <w:r w:rsidRPr="00445B08">
        <w:rPr>
          <w:rFonts w:ascii="Bookman Old Style" w:hAnsi="Bookman Old Style"/>
        </w:rPr>
        <w:t>Stefner</w:t>
      </w:r>
      <w:proofErr w:type="spellEnd"/>
      <w:r w:rsidRPr="00445B08">
        <w:rPr>
          <w:rFonts w:ascii="Bookman Old Style" w:hAnsi="Bookman Old Style"/>
        </w:rPr>
        <w:t xml:space="preserve">, C. N., Mason, J. A., Stocks, B. J.,  Hartley, G. R., </w:t>
      </w:r>
      <w:proofErr w:type="spellStart"/>
      <w:r w:rsidRPr="00445B08">
        <w:rPr>
          <w:rFonts w:ascii="Bookman Old Style" w:hAnsi="Bookman Old Style"/>
        </w:rPr>
        <w:t>Maffey</w:t>
      </w:r>
      <w:proofErr w:type="spellEnd"/>
      <w:r w:rsidRPr="00445B08">
        <w:rPr>
          <w:rFonts w:ascii="Bookman Old Style" w:hAnsi="Bookman Old Style"/>
        </w:rPr>
        <w:t xml:space="preserve">, M. E., Wotton, B. M., Taylor, S. W., Lavoie, N. and Dalrymple, G. N. (2004). </w:t>
      </w:r>
      <w:r w:rsidRPr="00445B08">
        <w:rPr>
          <w:rFonts w:ascii="Bookman Old Style" w:hAnsi="Bookman Old Style"/>
          <w:i/>
        </w:rPr>
        <w:t>Characterizing the jack pine-black spruce fuel complex of the International Crown Fire Modelling Experiment (ICFME)</w:t>
      </w:r>
      <w:r w:rsidRPr="00445B08">
        <w:rPr>
          <w:rFonts w:ascii="Bookman Old Style" w:hAnsi="Bookman Old Style"/>
        </w:rPr>
        <w:t>. Technical report, Canadian Forest Service Information Report NOR-X-393.</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Brown, J. K. (1970) Ratios of surface area to volume for common fine fuels. </w:t>
      </w:r>
      <w:r w:rsidRPr="00445B08">
        <w:rPr>
          <w:rFonts w:ascii="Bookman Old Style" w:hAnsi="Bookman Old Style"/>
          <w:i/>
        </w:rPr>
        <w:t>Forest Science</w:t>
      </w:r>
      <w:r w:rsidRPr="00445B08">
        <w:rPr>
          <w:rFonts w:ascii="Bookman Old Style" w:hAnsi="Bookman Old Style"/>
        </w:rPr>
        <w:t>, 16(1):101–105.</w:t>
      </w:r>
    </w:p>
    <w:p w:rsidR="003E6C9B" w:rsidRPr="00445B08" w:rsidRDefault="003E6C9B"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proofErr w:type="spellStart"/>
      <w:r w:rsidRPr="00445B08">
        <w:rPr>
          <w:rFonts w:ascii="Bookman Old Style" w:hAnsi="Bookman Old Style"/>
        </w:rPr>
        <w:t>Hvenegaard</w:t>
      </w:r>
      <w:proofErr w:type="spellEnd"/>
      <w:r w:rsidR="003E6C9B" w:rsidRPr="00445B08">
        <w:rPr>
          <w:rFonts w:ascii="Bookman Old Style" w:hAnsi="Bookman Old Style"/>
        </w:rPr>
        <w:t xml:space="preserve">, S., Schroeder, D. and Thompson, D.K. (2016). Fire Behaviour in Black Spruce Forest Fuels following Mulch Fuel </w:t>
      </w:r>
      <w:proofErr w:type="spellStart"/>
      <w:r w:rsidR="003E6C9B" w:rsidRPr="00445B08">
        <w:rPr>
          <w:rFonts w:ascii="Bookman Old Style" w:hAnsi="Bookman Old Style"/>
        </w:rPr>
        <w:t>Treaments</w:t>
      </w:r>
      <w:proofErr w:type="spellEnd"/>
      <w:r w:rsidR="003E6C9B" w:rsidRPr="00445B08">
        <w:rPr>
          <w:rFonts w:ascii="Bookman Old Style" w:hAnsi="Bookman Old Style"/>
        </w:rPr>
        <w:t>: A case study at Red Earth Creek, Alberta.</w:t>
      </w:r>
      <w:r w:rsidR="00F36734" w:rsidRPr="00445B08">
        <w:rPr>
          <w:rFonts w:ascii="Bookman Old Style" w:hAnsi="Bookman Old Style"/>
        </w:rPr>
        <w:t xml:space="preserve"> Technical report no 42, </w:t>
      </w:r>
      <w:proofErr w:type="spellStart"/>
      <w:r w:rsidR="00F36734" w:rsidRPr="00445B08">
        <w:rPr>
          <w:rFonts w:ascii="Bookman Old Style" w:hAnsi="Bookman Old Style"/>
        </w:rPr>
        <w:t>FPInnovations</w:t>
      </w:r>
      <w:proofErr w:type="spellEnd"/>
      <w:r w:rsidR="00F36734" w:rsidRPr="00445B08">
        <w:rPr>
          <w:rFonts w:ascii="Bookman Old Style" w:hAnsi="Bookman Old Style"/>
        </w:rPr>
        <w:t xml:space="preserve">. </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Johnston, D. C., </w:t>
      </w:r>
      <w:proofErr w:type="spellStart"/>
      <w:r w:rsidRPr="00445B08">
        <w:rPr>
          <w:rFonts w:ascii="Bookman Old Style" w:hAnsi="Bookman Old Style"/>
        </w:rPr>
        <w:t>Turetsky</w:t>
      </w:r>
      <w:proofErr w:type="spellEnd"/>
      <w:r w:rsidRPr="00445B08">
        <w:rPr>
          <w:rFonts w:ascii="Bookman Old Style" w:hAnsi="Bookman Old Style"/>
        </w:rPr>
        <w:t xml:space="preserve">, M. R., </w:t>
      </w:r>
      <w:proofErr w:type="spellStart"/>
      <w:r w:rsidRPr="00445B08">
        <w:rPr>
          <w:rFonts w:ascii="Bookman Old Style" w:hAnsi="Bookman Old Style"/>
        </w:rPr>
        <w:t>Benscoter</w:t>
      </w:r>
      <w:proofErr w:type="spellEnd"/>
      <w:r w:rsidRPr="00445B08">
        <w:rPr>
          <w:rFonts w:ascii="Bookman Old Style" w:hAnsi="Bookman Old Style"/>
        </w:rPr>
        <w:t xml:space="preserve">, B. W. and Wotton, B. M. (2015). Fuel load, structure, and potential fire behaviour in black spruce bogs. </w:t>
      </w:r>
      <w:r w:rsidRPr="00445B08">
        <w:rPr>
          <w:rFonts w:ascii="Bookman Old Style" w:hAnsi="Bookman Old Style"/>
          <w:i/>
        </w:rPr>
        <w:t xml:space="preserve">Canadian Journal of Forest Research, 45(7), </w:t>
      </w:r>
      <w:r w:rsidRPr="00445B08">
        <w:rPr>
          <w:rFonts w:ascii="Bookman Old Style" w:hAnsi="Bookman Old Style"/>
        </w:rPr>
        <w:t xml:space="preserve">888–899, 2015. </w:t>
      </w:r>
      <w:proofErr w:type="spellStart"/>
      <w:proofErr w:type="gramStart"/>
      <w:r w:rsidRPr="00445B08">
        <w:rPr>
          <w:rFonts w:ascii="Bookman Old Style" w:hAnsi="Bookman Old Style"/>
        </w:rPr>
        <w:t>doi</w:t>
      </w:r>
      <w:proofErr w:type="spellEnd"/>
      <w:proofErr w:type="gramEnd"/>
      <w:r w:rsidRPr="00445B08">
        <w:rPr>
          <w:rFonts w:ascii="Bookman Old Style" w:hAnsi="Bookman Old Style"/>
        </w:rPr>
        <w:t>: 10.1139/cjfr-2014-0334.</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proofErr w:type="spellStart"/>
      <w:r w:rsidRPr="00445B08">
        <w:rPr>
          <w:rFonts w:ascii="Bookman Old Style" w:hAnsi="Bookman Old Style"/>
        </w:rPr>
        <w:t>Kettridge</w:t>
      </w:r>
      <w:proofErr w:type="spellEnd"/>
      <w:r w:rsidRPr="00445B08">
        <w:rPr>
          <w:rFonts w:ascii="Bookman Old Style" w:hAnsi="Bookman Old Style"/>
        </w:rPr>
        <w:t xml:space="preserve">, N., Thompson, D. K., </w:t>
      </w:r>
      <w:proofErr w:type="spellStart"/>
      <w:r w:rsidRPr="00445B08">
        <w:rPr>
          <w:rFonts w:ascii="Bookman Old Style" w:hAnsi="Bookman Old Style"/>
        </w:rPr>
        <w:t>Bombonato</w:t>
      </w:r>
      <w:proofErr w:type="spellEnd"/>
      <w:r w:rsidRPr="00445B08">
        <w:rPr>
          <w:rFonts w:ascii="Bookman Old Style" w:hAnsi="Bookman Old Style"/>
        </w:rPr>
        <w:t xml:space="preserve">, L., </w:t>
      </w:r>
      <w:proofErr w:type="spellStart"/>
      <w:r w:rsidRPr="00445B08">
        <w:rPr>
          <w:rFonts w:ascii="Bookman Old Style" w:hAnsi="Bookman Old Style"/>
        </w:rPr>
        <w:t>Turetsky</w:t>
      </w:r>
      <w:proofErr w:type="spellEnd"/>
      <w:r w:rsidRPr="00445B08">
        <w:rPr>
          <w:rFonts w:ascii="Bookman Old Style" w:hAnsi="Bookman Old Style"/>
        </w:rPr>
        <w:t xml:space="preserve">, M. R., </w:t>
      </w:r>
      <w:proofErr w:type="spellStart"/>
      <w:r w:rsidRPr="00445B08">
        <w:rPr>
          <w:rFonts w:ascii="Bookman Old Style" w:hAnsi="Bookman Old Style"/>
        </w:rPr>
        <w:t>Benscoter</w:t>
      </w:r>
      <w:proofErr w:type="spellEnd"/>
      <w:r w:rsidRPr="00445B08">
        <w:rPr>
          <w:rFonts w:ascii="Bookman Old Style" w:hAnsi="Bookman Old Style"/>
        </w:rPr>
        <w:t xml:space="preserve">, B. W., &amp; Waddington, J. M. (2013). The </w:t>
      </w:r>
      <w:proofErr w:type="spellStart"/>
      <w:r w:rsidRPr="00445B08">
        <w:rPr>
          <w:rFonts w:ascii="Bookman Old Style" w:hAnsi="Bookman Old Style"/>
        </w:rPr>
        <w:t>ecohydrology</w:t>
      </w:r>
      <w:proofErr w:type="spellEnd"/>
      <w:r w:rsidRPr="00445B08">
        <w:rPr>
          <w:rFonts w:ascii="Bookman Old Style" w:hAnsi="Bookman Old Style"/>
        </w:rPr>
        <w:t xml:space="preserve"> of forested peatlands: Simulating the effects of tree shading on moss evaporation and species composition. </w:t>
      </w:r>
      <w:r w:rsidRPr="00445B08">
        <w:rPr>
          <w:rFonts w:ascii="Bookman Old Style" w:hAnsi="Bookman Old Style"/>
          <w:i/>
        </w:rPr>
        <w:t xml:space="preserve">Journal of Geophysical Research: </w:t>
      </w:r>
      <w:proofErr w:type="spellStart"/>
      <w:r w:rsidRPr="00445B08">
        <w:rPr>
          <w:rFonts w:ascii="Bookman Old Style" w:hAnsi="Bookman Old Style"/>
          <w:i/>
        </w:rPr>
        <w:t>Biogeosciences</w:t>
      </w:r>
      <w:proofErr w:type="spellEnd"/>
      <w:r w:rsidRPr="00445B08">
        <w:rPr>
          <w:rFonts w:ascii="Bookman Old Style" w:hAnsi="Bookman Old Style"/>
        </w:rPr>
        <w:t xml:space="preserve">, </w:t>
      </w:r>
      <w:r w:rsidRPr="00445B08">
        <w:rPr>
          <w:rFonts w:ascii="Bookman Old Style" w:hAnsi="Bookman Old Style"/>
          <w:i/>
        </w:rPr>
        <w:t>118</w:t>
      </w:r>
      <w:r w:rsidRPr="00445B08">
        <w:rPr>
          <w:rFonts w:ascii="Bookman Old Style" w:hAnsi="Bookman Old Style"/>
        </w:rPr>
        <w:t>(2), 422-435.</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proofErr w:type="spellStart"/>
      <w:r w:rsidRPr="00445B08">
        <w:rPr>
          <w:rFonts w:ascii="Bookman Old Style" w:hAnsi="Bookman Old Style"/>
        </w:rPr>
        <w:t>Kozak</w:t>
      </w:r>
      <w:proofErr w:type="spellEnd"/>
      <w:r w:rsidRPr="00445B08">
        <w:rPr>
          <w:rFonts w:ascii="Bookman Old Style" w:hAnsi="Bookman Old Style"/>
        </w:rPr>
        <w:t xml:space="preserve">, A. (1988). A variable-exponent taper equation. </w:t>
      </w:r>
      <w:r w:rsidRPr="00445B08">
        <w:rPr>
          <w:rFonts w:ascii="Bookman Old Style" w:hAnsi="Bookman Old Style"/>
          <w:i/>
        </w:rPr>
        <w:t>Canadian Journal of Forest Research, 18(11)</w:t>
      </w:r>
      <w:r w:rsidRPr="00445B08">
        <w:rPr>
          <w:rFonts w:ascii="Bookman Old Style" w:hAnsi="Bookman Old Style"/>
        </w:rPr>
        <w:t xml:space="preserve">, 1363–1368. </w:t>
      </w:r>
      <w:proofErr w:type="spellStart"/>
      <w:proofErr w:type="gramStart"/>
      <w:r w:rsidRPr="00445B08">
        <w:rPr>
          <w:rFonts w:ascii="Bookman Old Style" w:hAnsi="Bookman Old Style"/>
        </w:rPr>
        <w:t>doi</w:t>
      </w:r>
      <w:proofErr w:type="spellEnd"/>
      <w:proofErr w:type="gramEnd"/>
      <w:r w:rsidRPr="00445B08">
        <w:rPr>
          <w:rFonts w:ascii="Bookman Old Style" w:hAnsi="Bookman Old Style"/>
        </w:rPr>
        <w:t>: 10.1139/x88-213.</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Linn, R. R.,  </w:t>
      </w:r>
      <w:proofErr w:type="spellStart"/>
      <w:r w:rsidRPr="00445B08">
        <w:rPr>
          <w:rFonts w:ascii="Bookman Old Style" w:hAnsi="Bookman Old Style"/>
        </w:rPr>
        <w:t>Winterkamp</w:t>
      </w:r>
      <w:proofErr w:type="spellEnd"/>
      <w:r w:rsidRPr="00445B08">
        <w:rPr>
          <w:rFonts w:ascii="Bookman Old Style" w:hAnsi="Bookman Old Style"/>
        </w:rPr>
        <w:t xml:space="preserve">,, J.,  Colman, J. J., </w:t>
      </w:r>
      <w:proofErr w:type="spellStart"/>
      <w:r w:rsidRPr="00445B08">
        <w:rPr>
          <w:rFonts w:ascii="Bookman Old Style" w:hAnsi="Bookman Old Style"/>
        </w:rPr>
        <w:t>Edminster</w:t>
      </w:r>
      <w:proofErr w:type="spellEnd"/>
      <w:r w:rsidRPr="00445B08">
        <w:rPr>
          <w:rFonts w:ascii="Bookman Old Style" w:hAnsi="Bookman Old Style"/>
        </w:rPr>
        <w:t xml:space="preserve">, C.,  and Bailey, J. D. (2005) Modeling interactions between fire and atmosphere in discrete element fuel beds. </w:t>
      </w:r>
      <w:r w:rsidRPr="00445B08">
        <w:rPr>
          <w:rFonts w:ascii="Bookman Old Style" w:hAnsi="Bookman Old Style"/>
          <w:i/>
        </w:rPr>
        <w:t>International Journal of Wildland Fire, 14(1),</w:t>
      </w:r>
      <w:r w:rsidRPr="00445B08">
        <w:rPr>
          <w:rFonts w:ascii="Bookman Old Style" w:hAnsi="Bookman Old Style"/>
        </w:rPr>
        <w:t xml:space="preserve"> 37–48.</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Stocks, B. J., Alexander, M. E., Wotton, B. M., </w:t>
      </w:r>
      <w:proofErr w:type="spellStart"/>
      <w:r w:rsidRPr="00445B08">
        <w:rPr>
          <w:rFonts w:ascii="Bookman Old Style" w:hAnsi="Bookman Old Style"/>
        </w:rPr>
        <w:t>Stefner</w:t>
      </w:r>
      <w:proofErr w:type="spellEnd"/>
      <w:r w:rsidRPr="00445B08">
        <w:rPr>
          <w:rFonts w:ascii="Bookman Old Style" w:hAnsi="Bookman Old Style"/>
        </w:rPr>
        <w:t xml:space="preserve">, C. N., Flannigan, M. D., Taylor, S. W., Lavoie, N., Mason, J. A., Hartley, G. R., </w:t>
      </w:r>
      <w:proofErr w:type="spellStart"/>
      <w:r w:rsidRPr="00445B08">
        <w:rPr>
          <w:rFonts w:ascii="Bookman Old Style" w:hAnsi="Bookman Old Style"/>
        </w:rPr>
        <w:t>Maffey</w:t>
      </w:r>
      <w:proofErr w:type="spellEnd"/>
      <w:r w:rsidRPr="00445B08">
        <w:rPr>
          <w:rFonts w:ascii="Bookman Old Style" w:hAnsi="Bookman Old Style"/>
        </w:rPr>
        <w:t xml:space="preserve">, M. E., Dalrymple, G. N., Blake, T. W, Cruz, M. G. and </w:t>
      </w:r>
      <w:proofErr w:type="spellStart"/>
      <w:r w:rsidRPr="00445B08">
        <w:rPr>
          <w:rFonts w:ascii="Bookman Old Style" w:hAnsi="Bookman Old Style"/>
        </w:rPr>
        <w:t>Lanoville</w:t>
      </w:r>
      <w:proofErr w:type="spellEnd"/>
      <w:r w:rsidRPr="00445B08">
        <w:rPr>
          <w:rFonts w:ascii="Bookman Old Style" w:hAnsi="Bookman Old Style"/>
        </w:rPr>
        <w:t xml:space="preserve">, R. A. (2004). Crown Fire behaviour in a northern jack pine black spruce forest. </w:t>
      </w:r>
      <w:r w:rsidRPr="00445B08">
        <w:rPr>
          <w:rFonts w:ascii="Bookman Old Style" w:hAnsi="Bookman Old Style"/>
          <w:i/>
        </w:rPr>
        <w:t>Canadian Journal of Forest Research. 34</w:t>
      </w:r>
      <w:r w:rsidRPr="00445B08">
        <w:rPr>
          <w:rFonts w:ascii="Bookman Old Style" w:hAnsi="Bookman Old Style"/>
        </w:rPr>
        <w:t xml:space="preserve">, 1548-1560. </w:t>
      </w:r>
    </w:p>
    <w:p w:rsidR="009B5B70" w:rsidRPr="00445B08" w:rsidRDefault="009B5B70" w:rsidP="009B5B70">
      <w:pPr>
        <w:pStyle w:val="ListParagraph"/>
        <w:tabs>
          <w:tab w:val="left" w:pos="284"/>
        </w:tabs>
        <w:ind w:left="0"/>
        <w:contextualSpacing w:val="0"/>
        <w:mirrorIndents/>
      </w:pPr>
    </w:p>
    <w:p w:rsidR="009B5B70" w:rsidRPr="00445B08" w:rsidRDefault="00EB6262" w:rsidP="009B5B70">
      <w:pPr>
        <w:tabs>
          <w:tab w:val="left" w:pos="284"/>
        </w:tabs>
        <w:mirrorIndents/>
        <w:jc w:val="both"/>
        <w:rPr>
          <w:rFonts w:ascii="Bookman Old Style" w:hAnsi="Bookman Old Style"/>
        </w:rPr>
      </w:pPr>
      <w:r w:rsidRPr="00445B08">
        <w:rPr>
          <w:rFonts w:ascii="Bookman Old Style" w:hAnsi="Bookman Old Style"/>
        </w:rPr>
        <w:t xml:space="preserve">Taylor, S. W., Pike, R. G., </w:t>
      </w:r>
      <w:r w:rsidR="007C317C">
        <w:rPr>
          <w:rFonts w:ascii="Bookman Old Style" w:hAnsi="Bookman Old Style"/>
        </w:rPr>
        <w:t xml:space="preserve">and Alexander, M. E., </w:t>
      </w:r>
      <w:r w:rsidR="009B5B70" w:rsidRPr="00445B08">
        <w:rPr>
          <w:rFonts w:ascii="Bookman Old Style" w:hAnsi="Bookman Old Style"/>
        </w:rPr>
        <w:t>(1997</w:t>
      </w:r>
      <w:r w:rsidR="009B5B70" w:rsidRPr="00445B08">
        <w:rPr>
          <w:rFonts w:ascii="Bookman Old Style" w:hAnsi="Bookman Old Style"/>
          <w:i/>
        </w:rPr>
        <w:t>). Field guide to the Canadian forest fire behaviour prediction (FBP) system</w:t>
      </w:r>
      <w:r w:rsidR="009B5B70" w:rsidRPr="00445B08">
        <w:rPr>
          <w:rFonts w:ascii="Bookman Old Style" w:hAnsi="Bookman Old Style"/>
        </w:rPr>
        <w:t>. Special report 11, Canadian Forest Service, Northern Forestry Centre, Edmonton, Alberta.</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Thompson, D. K., Schiks, T. J. and Wotton, B.M. (2016). Fuel size impacts on carbon residuals and combustion dynamics in masticated woody debris. </w:t>
      </w:r>
      <w:r w:rsidRPr="00445B08">
        <w:rPr>
          <w:rFonts w:ascii="Bookman Old Style" w:hAnsi="Bookman Old Style"/>
          <w:i/>
        </w:rPr>
        <w:t xml:space="preserve">Forest Ecology and Management, 369, </w:t>
      </w:r>
      <w:r w:rsidRPr="00445B08">
        <w:rPr>
          <w:rFonts w:ascii="Bookman Old Style" w:hAnsi="Bookman Old Style"/>
        </w:rPr>
        <w:t xml:space="preserve">59 – 65. </w:t>
      </w:r>
      <w:proofErr w:type="spellStart"/>
      <w:proofErr w:type="gramStart"/>
      <w:r w:rsidRPr="00445B08">
        <w:rPr>
          <w:rFonts w:ascii="Bookman Old Style" w:hAnsi="Bookman Old Style"/>
        </w:rPr>
        <w:t>doi</w:t>
      </w:r>
      <w:proofErr w:type="spellEnd"/>
      <w:proofErr w:type="gramEnd"/>
      <w:r w:rsidRPr="00445B08">
        <w:rPr>
          <w:rFonts w:ascii="Bookman Old Style" w:hAnsi="Bookman Old Style"/>
        </w:rPr>
        <w:t xml:space="preserve">: https://doi.org/10.1016/j.foreco.2016.03.029. </w:t>
      </w:r>
    </w:p>
    <w:p w:rsidR="009B5B70" w:rsidRPr="00445B08" w:rsidRDefault="009B5B70" w:rsidP="009B5B70">
      <w:pPr>
        <w:tabs>
          <w:tab w:val="left" w:pos="284"/>
        </w:tabs>
        <w:mirrorIndents/>
        <w:jc w:val="both"/>
        <w:rPr>
          <w:rFonts w:ascii="Bookman Old Style" w:hAnsi="Bookman Old Style"/>
        </w:rPr>
      </w:pPr>
    </w:p>
    <w:p w:rsidR="009B5B70" w:rsidRPr="00445B08" w:rsidRDefault="009B5B70" w:rsidP="009B5B70">
      <w:pPr>
        <w:tabs>
          <w:tab w:val="left" w:pos="284"/>
        </w:tabs>
        <w:mirrorIndents/>
        <w:jc w:val="both"/>
        <w:rPr>
          <w:rFonts w:ascii="Bookman Old Style" w:hAnsi="Bookman Old Style"/>
        </w:rPr>
      </w:pPr>
      <w:r w:rsidRPr="00445B08">
        <w:rPr>
          <w:rFonts w:ascii="Bookman Old Style" w:hAnsi="Bookman Old Style"/>
        </w:rPr>
        <w:t xml:space="preserve">Thompson, D. K., Parisien, M. A., Morin, J., Millard, K., Larsen, C. P., &amp; Simpson, B. N. (2017). Fuel accumulation in a high-frequency boreal wildfire regime: from wetland to upland. </w:t>
      </w:r>
      <w:r w:rsidRPr="00445B08">
        <w:rPr>
          <w:rFonts w:ascii="Bookman Old Style" w:hAnsi="Bookman Old Style"/>
          <w:i/>
        </w:rPr>
        <w:t>Canadian Journal of Forest Research, 47(7),</w:t>
      </w:r>
      <w:r w:rsidRPr="00445B08">
        <w:rPr>
          <w:rFonts w:ascii="Bookman Old Style" w:hAnsi="Bookman Old Style"/>
        </w:rPr>
        <w:t xml:space="preserve"> 957-964.</w:t>
      </w:r>
    </w:p>
    <w:p w:rsidR="009B5B70" w:rsidRPr="00445B08" w:rsidRDefault="009B5B70" w:rsidP="009B5B70">
      <w:pPr>
        <w:tabs>
          <w:tab w:val="left" w:pos="284"/>
        </w:tabs>
        <w:mirrorIndents/>
        <w:jc w:val="both"/>
        <w:rPr>
          <w:rFonts w:ascii="Bookman Old Style" w:hAnsi="Bookman Old Style"/>
        </w:rPr>
      </w:pPr>
    </w:p>
    <w:p w:rsidR="00A4274D" w:rsidRPr="00445B08" w:rsidRDefault="009B5B70" w:rsidP="003E6C9B">
      <w:pPr>
        <w:tabs>
          <w:tab w:val="left" w:pos="284"/>
        </w:tabs>
        <w:mirrorIndents/>
        <w:jc w:val="both"/>
        <w:rPr>
          <w:rFonts w:ascii="Bookman Old Style" w:hAnsi="Bookman Old Style"/>
        </w:rPr>
      </w:pPr>
      <w:r w:rsidRPr="00445B08">
        <w:rPr>
          <w:rFonts w:ascii="Bookman Old Style" w:hAnsi="Bookman Old Style"/>
        </w:rPr>
        <w:t xml:space="preserve">Van </w:t>
      </w:r>
      <w:bookmarkStart w:id="54" w:name="_GoBack"/>
      <w:r w:rsidRPr="00445B08">
        <w:rPr>
          <w:rFonts w:ascii="Bookman Old Style" w:hAnsi="Bookman Old Style"/>
        </w:rPr>
        <w:t>Wagner</w:t>
      </w:r>
      <w:bookmarkEnd w:id="54"/>
      <w:r w:rsidRPr="00445B08">
        <w:rPr>
          <w:rFonts w:ascii="Bookman Old Style" w:hAnsi="Bookman Old Style"/>
        </w:rPr>
        <w:t xml:space="preserve">, C. E. (1987). </w:t>
      </w:r>
      <w:r w:rsidRPr="00445B08">
        <w:rPr>
          <w:rFonts w:ascii="Bookman Old Style" w:hAnsi="Bookman Old Style"/>
          <w:i/>
        </w:rPr>
        <w:t>Development and structure of the Canadian forest fire weather index system</w:t>
      </w:r>
      <w:r w:rsidRPr="00445B08">
        <w:rPr>
          <w:rFonts w:ascii="Bookman Old Style" w:hAnsi="Bookman Old Style"/>
        </w:rPr>
        <w:t>. Technical report, Forestry Technical Report 35.</w:t>
      </w:r>
    </w:p>
    <w:sectPr w:rsidR="00A4274D" w:rsidRPr="00445B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03560E"/>
    <w:multiLevelType w:val="multilevel"/>
    <w:tmpl w:val="4EA0CDA6"/>
    <w:lvl w:ilvl="0">
      <w:start w:val="1"/>
      <w:numFmt w:val="upperLetter"/>
      <w:suff w:val="space"/>
      <w:lvlText w:val="Appendix %1 "/>
      <w:lvlJc w:val="left"/>
      <w:pPr>
        <w:ind w:left="0" w:firstLine="0"/>
      </w:pPr>
      <w:rPr>
        <w:rFonts w:hint="default"/>
        <w:sz w:val="36"/>
        <w:szCs w:val="36"/>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rFonts w:hint="default"/>
      </w:rPr>
    </w:lvl>
    <w:lvl w:ilvl="3">
      <w:start w:val="1"/>
      <w:numFmt w:val="lowerLetter"/>
      <w:lvlText w:val="%4)"/>
      <w:lvlJc w:val="left"/>
      <w:pPr>
        <w:ind w:left="1701" w:firstLine="0"/>
      </w:pPr>
      <w:rPr>
        <w:rFonts w:hint="default"/>
      </w:rPr>
    </w:lvl>
    <w:lvl w:ilvl="4">
      <w:start w:val="1"/>
      <w:numFmt w:val="decimal"/>
      <w:lvlText w:val="(%5)"/>
      <w:lvlJc w:val="left"/>
      <w:pPr>
        <w:ind w:left="2268" w:firstLine="0"/>
      </w:pPr>
      <w:rPr>
        <w:rFonts w:hint="default"/>
      </w:rPr>
    </w:lvl>
    <w:lvl w:ilvl="5">
      <w:start w:val="1"/>
      <w:numFmt w:val="lowerLetter"/>
      <w:lvlText w:val="(%6)"/>
      <w:lvlJc w:val="left"/>
      <w:pPr>
        <w:ind w:left="2835" w:firstLine="0"/>
      </w:pPr>
      <w:rPr>
        <w:rFonts w:hint="default"/>
      </w:rPr>
    </w:lvl>
    <w:lvl w:ilvl="6">
      <w:start w:val="1"/>
      <w:numFmt w:val="lowerRoman"/>
      <w:lvlText w:val="(%7)"/>
      <w:lvlJc w:val="left"/>
      <w:pPr>
        <w:ind w:left="3402" w:firstLine="0"/>
      </w:pPr>
      <w:rPr>
        <w:rFonts w:hint="default"/>
      </w:rPr>
    </w:lvl>
    <w:lvl w:ilvl="7">
      <w:start w:val="1"/>
      <w:numFmt w:val="lowerLetter"/>
      <w:lvlText w:val="(%8)"/>
      <w:lvlJc w:val="left"/>
      <w:pPr>
        <w:ind w:left="3969" w:firstLine="0"/>
      </w:pPr>
      <w:rPr>
        <w:rFonts w:hint="default"/>
      </w:rPr>
    </w:lvl>
    <w:lvl w:ilvl="8">
      <w:start w:val="1"/>
      <w:numFmt w:val="lowerRoman"/>
      <w:lvlText w:val="(%9)"/>
      <w:lvlJc w:val="left"/>
      <w:pPr>
        <w:ind w:left="4536" w:firstLine="0"/>
      </w:pPr>
      <w:rPr>
        <w:rFonts w:hint="default"/>
      </w:rPr>
    </w:lvl>
  </w:abstractNum>
  <w:abstractNum w:abstractNumId="1" w15:restartNumberingAfterBreak="0">
    <w:nsid w:val="76AA194E"/>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shall, Ginny">
    <w15:presenceInfo w15:providerId="AD" w15:userId="S-1-5-21-66081788-462978661-1268862865-2738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70"/>
    <w:rsid w:val="00157C81"/>
    <w:rsid w:val="003E6C9B"/>
    <w:rsid w:val="00445B08"/>
    <w:rsid w:val="0076255B"/>
    <w:rsid w:val="007C317C"/>
    <w:rsid w:val="008E48FF"/>
    <w:rsid w:val="009B5B70"/>
    <w:rsid w:val="00A15551"/>
    <w:rsid w:val="00A4274D"/>
    <w:rsid w:val="00EB6262"/>
    <w:rsid w:val="00F3673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3B0B2DC"/>
  <w15:chartTrackingRefBased/>
  <w15:docId w15:val="{CBE7BF65-AA9B-4FE4-9CA1-6527CDE8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B70"/>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B70"/>
    <w:pPr>
      <w:spacing w:line="276" w:lineRule="auto"/>
      <w:ind w:left="720"/>
      <w:contextualSpacing/>
      <w:jc w:val="both"/>
    </w:pPr>
    <w:rPr>
      <w:rFonts w:ascii="Bookman Old Style" w:eastAsia="Bookman Old Style" w:hAnsi="Bookman Old Style" w:cs="Bookman Old Style"/>
      <w:lang w:eastAsia="en-CA"/>
    </w:rPr>
  </w:style>
  <w:style w:type="paragraph" w:styleId="Caption">
    <w:name w:val="caption"/>
    <w:basedOn w:val="Normal"/>
    <w:next w:val="Normal"/>
    <w:uiPriority w:val="35"/>
    <w:unhideWhenUsed/>
    <w:qFormat/>
    <w:rsid w:val="009B5B70"/>
    <w:pPr>
      <w:spacing w:after="200"/>
      <w:ind w:left="288"/>
      <w:jc w:val="both"/>
    </w:pPr>
    <w:rPr>
      <w:rFonts w:ascii="Bookman Old Style" w:eastAsia="Bookman Old Style" w:hAnsi="Bookman Old Style" w:cs="Bookman Old Style"/>
      <w:i/>
      <w:iCs/>
      <w:color w:val="1F497D"/>
      <w:sz w:val="18"/>
      <w:szCs w:val="18"/>
      <w:lang w:eastAsia="en-CA"/>
    </w:rPr>
  </w:style>
  <w:style w:type="character" w:styleId="PlaceholderText">
    <w:name w:val="Placeholder Text"/>
    <w:basedOn w:val="DefaultParagraphFont"/>
    <w:uiPriority w:val="99"/>
    <w:semiHidden/>
    <w:rsid w:val="003E6C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7</Pages>
  <Words>2220</Words>
  <Characters>12656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NRCan  /  RNCan</Company>
  <LinksUpToDate>false</LinksUpToDate>
  <CharactersWithSpaces>14847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Marshall, Ginny</dc:creator>
  <cp:keywords/>
  <dc:description/>
  <cp:lastModifiedBy>Marshall, Ginny</cp:lastModifiedBy>
  <cp:revision>5</cp:revision>
  <dcterms:created xsi:type="dcterms:W3CDTF">2019-12-16T19:17:00Z</dcterms:created>
  <dcterms:modified xsi:type="dcterms:W3CDTF">2020-06-03T14:53:00Z</dcterms:modified>
</cp:coreProperties>
</file>